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0" w:type="dxa"/>
        <w:tblCellSpacing w:w="15" w:type="dxa"/>
        <w:tblInd w:w="360" w:type="dxa"/>
        <w:shd w:val="clear" w:color="auto" w:fill="FFFFFF"/>
        <w:tblCellMar>
          <w:top w:w="15" w:type="dxa"/>
          <w:left w:w="15" w:type="dxa"/>
          <w:bottom w:w="15" w:type="dxa"/>
          <w:right w:w="15" w:type="dxa"/>
        </w:tblCellMar>
        <w:tblLook w:val="04A0" w:firstRow="1" w:lastRow="0" w:firstColumn="1" w:lastColumn="0" w:noHBand="0" w:noVBand="1"/>
      </w:tblPr>
      <w:tblGrid>
        <w:gridCol w:w="12600"/>
      </w:tblGrid>
      <w:tr w:rsidR="00A80136" w:rsidRPr="00A80136" w14:paraId="26A5AE7B" w14:textId="77777777" w:rsidTr="00751D7E">
        <w:trPr>
          <w:tblCellSpacing w:w="15" w:type="dxa"/>
        </w:trPr>
        <w:tc>
          <w:tcPr>
            <w:tcW w:w="10020" w:type="dxa"/>
            <w:shd w:val="clear" w:color="auto" w:fill="FFFFFF"/>
            <w:tcMar>
              <w:top w:w="0" w:type="dxa"/>
              <w:left w:w="0" w:type="dxa"/>
              <w:bottom w:w="0" w:type="dxa"/>
              <w:right w:w="0" w:type="dxa"/>
            </w:tcMar>
            <w:hideMark/>
          </w:tcPr>
          <w:p w14:paraId="237066A9" w14:textId="7185922E" w:rsidR="0056691F" w:rsidRDefault="00A80136" w:rsidP="00A80136">
            <w:pPr>
              <w:spacing w:after="0" w:line="240" w:lineRule="auto"/>
              <w:rPr>
                <w:ins w:id="0" w:author="Kelsea Cid" w:date="2022-02-21T18:29:00Z"/>
                <w:rFonts w:ascii="Century Gothic" w:eastAsia="Times New Roman" w:hAnsi="Century Gothic" w:cs="Times New Roman"/>
                <w:b/>
                <w:bCs/>
                <w:color w:val="734E8E"/>
                <w:kern w:val="36"/>
                <w:sz w:val="33"/>
                <w:szCs w:val="33"/>
              </w:rPr>
            </w:pPr>
            <w:r>
              <w:rPr>
                <w:rFonts w:ascii="Century Gothic" w:eastAsia="Times New Roman" w:hAnsi="Century Gothic" w:cs="Times New Roman"/>
                <w:b/>
                <w:bCs/>
                <w:color w:val="734E8E"/>
                <w:kern w:val="36"/>
                <w:sz w:val="33"/>
                <w:szCs w:val="33"/>
              </w:rPr>
              <w:t>Paralegal Studies, AS</w:t>
            </w:r>
          </w:p>
          <w:tbl>
            <w:tblPr>
              <w:tblW w:w="12920" w:type="dxa"/>
              <w:tblCellSpacing w:w="15" w:type="dxa"/>
              <w:tblCellMar>
                <w:top w:w="15" w:type="dxa"/>
                <w:left w:w="15" w:type="dxa"/>
                <w:bottom w:w="15" w:type="dxa"/>
                <w:right w:w="15" w:type="dxa"/>
              </w:tblCellMar>
              <w:tblLook w:val="04A0" w:firstRow="1" w:lastRow="0" w:firstColumn="1" w:lastColumn="0" w:noHBand="0" w:noVBand="1"/>
            </w:tblPr>
            <w:tblGrid>
              <w:gridCol w:w="12920"/>
            </w:tblGrid>
            <w:tr w:rsidR="0056691F" w:rsidRPr="001937FC" w14:paraId="19A4A011" w14:textId="77777777" w:rsidTr="00125749">
              <w:trPr>
                <w:tblCellSpacing w:w="15" w:type="dxa"/>
                <w:ins w:id="1" w:author="Kelsea Cid" w:date="2022-02-21T18:29:00Z"/>
              </w:trPr>
              <w:tc>
                <w:tcPr>
                  <w:tcW w:w="0" w:type="auto"/>
                  <w:shd w:val="clear" w:color="auto" w:fill="auto"/>
                  <w:tcMar>
                    <w:top w:w="0" w:type="dxa"/>
                    <w:left w:w="0" w:type="dxa"/>
                    <w:bottom w:w="0" w:type="dxa"/>
                    <w:right w:w="0" w:type="dxa"/>
                  </w:tcMar>
                  <w:hideMark/>
                </w:tcPr>
                <w:p w14:paraId="35E47D38" w14:textId="77777777" w:rsidR="0056691F" w:rsidRPr="001937FC" w:rsidRDefault="00BF7A68" w:rsidP="0056691F">
                  <w:pPr>
                    <w:spacing w:after="0" w:line="240" w:lineRule="auto"/>
                    <w:rPr>
                      <w:ins w:id="2" w:author="Kelsea Cid" w:date="2022-02-21T18:29:00Z"/>
                      <w:rFonts w:ascii="Century Gothic" w:eastAsia="Times New Roman" w:hAnsi="Century Gothic" w:cs="Times New Roman"/>
                      <w:color w:val="666666"/>
                      <w:sz w:val="21"/>
                      <w:szCs w:val="21"/>
                    </w:rPr>
                  </w:pPr>
                  <w:ins w:id="3" w:author="Kelsea Cid" w:date="2022-02-21T18:29:00Z">
                    <w:r>
                      <w:rPr>
                        <w:rFonts w:ascii="Century Gothic" w:eastAsia="Times New Roman" w:hAnsi="Century Gothic" w:cs="Times New Roman"/>
                        <w:noProof/>
                        <w:color w:val="666666"/>
                        <w:sz w:val="21"/>
                        <w:szCs w:val="21"/>
                      </w:rPr>
                      <w:pict w14:anchorId="4279382A">
                        <v:rect id="_x0000_i1025" alt="" style="width:468pt;height:.05pt;mso-width-percent:0;mso-height-percent:0;mso-width-percent:0;mso-height-percent:0" o:hralign="center" o:hrstd="t" o:hr="t" fillcolor="#a0a0a0" stroked="f"/>
                      </w:pict>
                    </w:r>
                  </w:ins>
                </w:p>
              </w:tc>
            </w:tr>
          </w:tbl>
          <w:p w14:paraId="5B9D7408" w14:textId="77777777" w:rsidR="0056691F" w:rsidRPr="001937FC" w:rsidRDefault="0056691F" w:rsidP="0056691F">
            <w:pPr>
              <w:spacing w:after="0" w:line="240" w:lineRule="auto"/>
              <w:textAlignment w:val="baseline"/>
              <w:rPr>
                <w:ins w:id="4" w:author="Kelsea Cid" w:date="2022-02-21T18:29:00Z"/>
                <w:rFonts w:ascii="inherit" w:eastAsia="Times New Roman" w:hAnsi="inherit" w:cs="Times New Roman"/>
                <w:color w:val="666666"/>
                <w:sz w:val="21"/>
                <w:szCs w:val="21"/>
              </w:rPr>
            </w:pPr>
            <w:ins w:id="5" w:author="Kelsea Cid" w:date="2022-02-21T18:29:00Z">
              <w:r w:rsidRPr="001937FC">
                <w:rPr>
                  <w:rFonts w:ascii="inherit" w:eastAsia="Times New Roman" w:hAnsi="inherit" w:cs="Times New Roman"/>
                  <w:noProof/>
                  <w:color w:val="666666"/>
                  <w:sz w:val="21"/>
                  <w:szCs w:val="21"/>
                </w:rPr>
                <w:drawing>
                  <wp:inline distT="0" distB="0" distL="0" distR="0" wp14:anchorId="3EB4C904" wp14:editId="38906B68">
                    <wp:extent cx="123825" cy="133350"/>
                    <wp:effectExtent l="0" t="0" r="9525" b="0"/>
                    <wp:docPr id="12" name="Picture 12" descr="Return to {$returnto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turn to {$returnto_tex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1937FC">
                <w:rPr>
                  <w:rFonts w:ascii="inherit" w:eastAsia="Times New Roman" w:hAnsi="inherit" w:cs="Times New Roman"/>
                  <w:color w:val="666666"/>
                  <w:sz w:val="21"/>
                  <w:szCs w:val="21"/>
                </w:rPr>
                <w:t> Return to: </w:t>
              </w:r>
              <w:r>
                <w:fldChar w:fldCharType="begin"/>
              </w:r>
              <w:r>
                <w:instrText xml:space="preserve"> HYPERLINK "http://catalog.fsw.edu/content.php?catoid=14&amp;navoid=1177" </w:instrText>
              </w:r>
              <w:r>
                <w:fldChar w:fldCharType="separate"/>
              </w:r>
              <w:r w:rsidRPr="001937FC">
                <w:rPr>
                  <w:rFonts w:ascii="Century Gothic" w:eastAsia="Times New Roman" w:hAnsi="Century Gothic" w:cs="Times New Roman"/>
                  <w:color w:val="41A5A3"/>
                  <w:sz w:val="21"/>
                  <w:szCs w:val="21"/>
                  <w:u w:val="single"/>
                  <w:bdr w:val="none" w:sz="0" w:space="0" w:color="auto" w:frame="1"/>
                </w:rPr>
                <w:t>Programs of Study</w:t>
              </w:r>
              <w:r>
                <w:rPr>
                  <w:rFonts w:ascii="Century Gothic" w:eastAsia="Times New Roman" w:hAnsi="Century Gothic" w:cs="Times New Roman"/>
                  <w:color w:val="41A5A3"/>
                  <w:sz w:val="21"/>
                  <w:szCs w:val="21"/>
                  <w:u w:val="single"/>
                  <w:bdr w:val="none" w:sz="0" w:space="0" w:color="auto" w:frame="1"/>
                </w:rPr>
                <w:fldChar w:fldCharType="end"/>
              </w:r>
            </w:ins>
          </w:p>
          <w:p w14:paraId="151B3DDB" w14:textId="7C697416" w:rsidR="00A80136" w:rsidRPr="00A80136" w:rsidRDefault="00A80136" w:rsidP="00A80136">
            <w:pPr>
              <w:spacing w:before="300" w:after="150" w:line="240" w:lineRule="auto"/>
              <w:textAlignment w:val="baseline"/>
              <w:outlineLvl w:val="2"/>
              <w:rPr>
                <w:rFonts w:ascii="Century Gothic" w:eastAsia="Times New Roman" w:hAnsi="Century Gothic" w:cs="Times New Roman"/>
                <w:b/>
                <w:bCs/>
                <w:color w:val="734E8E"/>
                <w:sz w:val="27"/>
                <w:szCs w:val="27"/>
              </w:rPr>
            </w:pPr>
            <w:r w:rsidRPr="00A80136">
              <w:rPr>
                <w:rFonts w:ascii="Century Gothic" w:eastAsia="Times New Roman" w:hAnsi="Century Gothic" w:cs="Times New Roman"/>
                <w:b/>
                <w:bCs/>
                <w:color w:val="734E8E"/>
                <w:sz w:val="27"/>
                <w:szCs w:val="27"/>
              </w:rPr>
              <w:t>Purpose</w:t>
            </w:r>
          </w:p>
          <w:p w14:paraId="5120B24E" w14:textId="77777777" w:rsidR="00A80136" w:rsidRPr="00B3109A" w:rsidRDefault="00A80136" w:rsidP="00A80136">
            <w:pPr>
              <w:spacing w:before="150" w:after="150" w:line="240" w:lineRule="auto"/>
              <w:textAlignment w:val="baseline"/>
              <w:rPr>
                <w:rFonts w:ascii="Century Gothic" w:eastAsia="Times New Roman" w:hAnsi="Century Gothic" w:cs="Times New Roman"/>
                <w:color w:val="666666"/>
                <w:sz w:val="20"/>
                <w:szCs w:val="20"/>
                <w:rPrChange w:id="6" w:author="Sheila Seelau" w:date="2022-03-02T21:10:00Z">
                  <w:rPr>
                    <w:rFonts w:ascii="inherit" w:eastAsia="Times New Roman" w:hAnsi="inherit" w:cs="Times New Roman"/>
                    <w:color w:val="666666"/>
                    <w:sz w:val="20"/>
                    <w:szCs w:val="20"/>
                  </w:rPr>
                </w:rPrChange>
              </w:rPr>
            </w:pPr>
            <w:r w:rsidRPr="00B3109A">
              <w:rPr>
                <w:rFonts w:ascii="Century Gothic" w:eastAsia="Times New Roman" w:hAnsi="Century Gothic" w:cs="Times New Roman"/>
                <w:color w:val="666666"/>
                <w:sz w:val="20"/>
                <w:szCs w:val="20"/>
                <w:rPrChange w:id="7" w:author="Sheila Seelau" w:date="2022-03-02T21:10:00Z">
                  <w:rPr>
                    <w:rFonts w:ascii="inherit" w:eastAsia="Times New Roman" w:hAnsi="inherit" w:cs="Times New Roman"/>
                    <w:color w:val="666666"/>
                    <w:sz w:val="20"/>
                    <w:szCs w:val="20"/>
                  </w:rPr>
                </w:rPrChange>
              </w:rPr>
              <w:t>The Associate in Science (AS) in Paralegal Studies is designed for students seeking a professional career in a law-related field. The program trains students in many diverse areas of law. The content includes, but is not limited to, legal research and legal writing, litigation and trial practice, corporate law, wills, estates and trusts, tort law, family law, law office management, real property law, tax law, criminal law, constitutional law, ethics and code of professional responsibility, contract law, employability skills, leadership and human relations skills, and health and safety.</w:t>
            </w:r>
          </w:p>
          <w:p w14:paraId="6E653991" w14:textId="6D0F6218" w:rsidR="00A80136" w:rsidRPr="00125749" w:rsidRDefault="00A80136" w:rsidP="00125749">
            <w:pPr>
              <w:spacing w:after="0" w:line="240" w:lineRule="auto"/>
              <w:rPr>
                <w:rFonts w:ascii="Century Gothic" w:eastAsia="Times New Roman" w:hAnsi="Century Gothic" w:cs="Times New Roman"/>
                <w:kern w:val="36"/>
                <w:rPrChange w:id="8" w:author="Sheila Seelau" w:date="2022-03-02T21:18:00Z">
                  <w:rPr>
                    <w:rFonts w:ascii="Century Gothic" w:eastAsia="Times New Roman" w:hAnsi="Century Gothic" w:cs="Times New Roman"/>
                    <w:b/>
                    <w:bCs/>
                    <w:color w:val="734E8E"/>
                    <w:sz w:val="27"/>
                    <w:szCs w:val="27"/>
                  </w:rPr>
                </w:rPrChange>
              </w:rPr>
            </w:pPr>
            <w:r w:rsidRPr="00125749">
              <w:rPr>
                <w:rFonts w:ascii="Century Gothic" w:eastAsia="Times New Roman" w:hAnsi="Century Gothic" w:cs="Times New Roman"/>
                <w:kern w:val="36"/>
                <w:rPrChange w:id="9" w:author="Sheila Seelau" w:date="2022-03-02T21:18:00Z">
                  <w:rPr>
                    <w:rFonts w:ascii="Century Gothic" w:eastAsia="Times New Roman" w:hAnsi="Century Gothic" w:cs="Times New Roman"/>
                    <w:b/>
                    <w:bCs/>
                    <w:color w:val="734E8E"/>
                    <w:sz w:val="27"/>
                    <w:szCs w:val="27"/>
                  </w:rPr>
                </w:rPrChange>
              </w:rPr>
              <w:t>The Florida SouthWestern State College Paralegal Studies Program is approved by the American Bar Association.</w:t>
            </w:r>
          </w:p>
          <w:p w14:paraId="3C5E6AB5" w14:textId="77777777" w:rsidR="00A80136" w:rsidRPr="00A80136" w:rsidRDefault="00BF7A68" w:rsidP="00A80136">
            <w:pPr>
              <w:spacing w:after="0" w:line="240" w:lineRule="auto"/>
              <w:textAlignment w:val="baseline"/>
              <w:rPr>
                <w:rFonts w:ascii="inherit" w:eastAsia="Times New Roman" w:hAnsi="inherit" w:cs="Times New Roman"/>
                <w:color w:val="666666"/>
                <w:sz w:val="18"/>
                <w:szCs w:val="18"/>
              </w:rPr>
            </w:pPr>
            <w:hyperlink r:id="rId6" w:tgtFrame="_blank" w:history="1">
              <w:r w:rsidR="00A80136" w:rsidRPr="00A80136">
                <w:rPr>
                  <w:rFonts w:ascii="Century Gothic" w:eastAsia="Times New Roman" w:hAnsi="Century Gothic" w:cs="Times New Roman"/>
                  <w:color w:val="41A5A3"/>
                  <w:sz w:val="21"/>
                  <w:szCs w:val="21"/>
                  <w:bdr w:val="none" w:sz="0" w:space="0" w:color="auto" w:frame="1"/>
                </w:rPr>
                <w:t>www.americanbar.org/aba.html</w:t>
              </w:r>
            </w:hyperlink>
          </w:p>
          <w:p w14:paraId="0D30857D" w14:textId="77777777" w:rsidR="00A80136" w:rsidRPr="00346C81" w:rsidRDefault="00A80136">
            <w:pPr>
              <w:spacing w:before="300" w:after="150" w:line="240" w:lineRule="auto"/>
              <w:textAlignment w:val="baseline"/>
              <w:outlineLvl w:val="2"/>
              <w:rPr>
                <w:rFonts w:ascii="Century Gothic" w:eastAsia="Times New Roman" w:hAnsi="Century Gothic" w:cs="Times New Roman"/>
                <w:b/>
                <w:bCs/>
                <w:color w:val="734E8E"/>
                <w:sz w:val="27"/>
                <w:szCs w:val="27"/>
              </w:rPr>
              <w:pPrChange w:id="10" w:author="Sheila Seelau" w:date="2021-12-07T19:25:00Z">
                <w:pPr>
                  <w:spacing w:before="150" w:after="150" w:line="240" w:lineRule="auto"/>
                  <w:textAlignment w:val="baseline"/>
                </w:pPr>
              </w:pPrChange>
            </w:pPr>
            <w:r w:rsidRPr="00346C81">
              <w:rPr>
                <w:rFonts w:ascii="Century Gothic" w:eastAsia="Times New Roman" w:hAnsi="Century Gothic" w:cs="Times New Roman"/>
                <w:b/>
                <w:bCs/>
                <w:color w:val="734E8E"/>
                <w:sz w:val="27"/>
                <w:szCs w:val="27"/>
              </w:rPr>
              <w:t>Program Structure</w:t>
            </w:r>
          </w:p>
          <w:p w14:paraId="197DB6D2" w14:textId="3FC883EB" w:rsidR="00A80136" w:rsidRPr="008F7DA6" w:rsidRDefault="00A80136" w:rsidP="00A80136">
            <w:pPr>
              <w:spacing w:before="150" w:after="150" w:line="240" w:lineRule="auto"/>
              <w:textAlignment w:val="baseline"/>
              <w:rPr>
                <w:rFonts w:ascii="inherit" w:eastAsia="Times New Roman" w:hAnsi="inherit" w:cs="Times New Roman"/>
                <w:color w:val="666666"/>
                <w:sz w:val="20"/>
                <w:szCs w:val="20"/>
              </w:rPr>
            </w:pPr>
            <w:r w:rsidRPr="008F7DA6">
              <w:rPr>
                <w:rFonts w:ascii="inherit" w:eastAsia="Times New Roman" w:hAnsi="inherit" w:cs="Times New Roman"/>
                <w:color w:val="666666"/>
                <w:sz w:val="20"/>
                <w:szCs w:val="20"/>
              </w:rPr>
              <w:t xml:space="preserve">This program is a planned sequence of instruction consisting of 64 credit hours in the following areas: 18 credit hours of General Education Requirements, 43 credit hours of </w:t>
            </w:r>
            <w:del w:id="11" w:author="Kelsea Cid" w:date="2022-02-21T18:36:00Z">
              <w:r w:rsidRPr="008F7DA6" w:rsidDel="0072026D">
                <w:rPr>
                  <w:rFonts w:ascii="inherit" w:eastAsia="Times New Roman" w:hAnsi="inherit" w:cs="Times New Roman"/>
                  <w:color w:val="666666"/>
                  <w:sz w:val="20"/>
                  <w:szCs w:val="20"/>
                </w:rPr>
                <w:delText>Paralegal Studies</w:delText>
              </w:r>
            </w:del>
            <w:ins w:id="12" w:author="Kelsea Cid" w:date="2022-02-21T18:36:00Z">
              <w:r w:rsidR="0072026D">
                <w:rPr>
                  <w:rFonts w:ascii="inherit" w:eastAsia="Times New Roman" w:hAnsi="inherit" w:cs="Times New Roman"/>
                  <w:color w:val="666666"/>
                  <w:sz w:val="20"/>
                  <w:szCs w:val="20"/>
                </w:rPr>
                <w:t>Program</w:t>
              </w:r>
            </w:ins>
            <w:r w:rsidRPr="008F7DA6">
              <w:rPr>
                <w:rFonts w:ascii="inherit" w:eastAsia="Times New Roman" w:hAnsi="inherit" w:cs="Times New Roman"/>
                <w:color w:val="666666"/>
                <w:sz w:val="20"/>
                <w:szCs w:val="20"/>
              </w:rPr>
              <w:t xml:space="preserve"> </w:t>
            </w:r>
            <w:del w:id="13" w:author="Sheila Seelau" w:date="2021-12-07T19:24:00Z">
              <w:r w:rsidRPr="008F7DA6" w:rsidDel="00CC38DF">
                <w:rPr>
                  <w:rFonts w:ascii="inherit" w:eastAsia="Times New Roman" w:hAnsi="inherit" w:cs="Times New Roman"/>
                  <w:color w:val="666666"/>
                  <w:sz w:val="20"/>
                  <w:szCs w:val="20"/>
                </w:rPr>
                <w:delText xml:space="preserve">Core </w:delText>
              </w:r>
            </w:del>
            <w:r w:rsidRPr="008F7DA6">
              <w:rPr>
                <w:rFonts w:ascii="inherit" w:eastAsia="Times New Roman" w:hAnsi="inherit" w:cs="Times New Roman"/>
                <w:color w:val="666666"/>
                <w:sz w:val="20"/>
                <w:szCs w:val="20"/>
              </w:rPr>
              <w:t xml:space="preserve">Requirements, and 3 credit hours of </w:t>
            </w:r>
            <w:del w:id="14" w:author="Sheila Seelau" w:date="2021-12-07T19:24:00Z">
              <w:r w:rsidRPr="008F7DA6" w:rsidDel="00CC38DF">
                <w:rPr>
                  <w:rFonts w:ascii="inherit" w:eastAsia="Times New Roman" w:hAnsi="inherit" w:cs="Times New Roman"/>
                  <w:color w:val="666666"/>
                  <w:sz w:val="20"/>
                  <w:szCs w:val="20"/>
                </w:rPr>
                <w:delText xml:space="preserve">Open </w:delText>
              </w:r>
            </w:del>
            <w:r w:rsidRPr="008F7DA6">
              <w:rPr>
                <w:rFonts w:ascii="inherit" w:eastAsia="Times New Roman" w:hAnsi="inherit" w:cs="Times New Roman"/>
                <w:color w:val="666666"/>
                <w:sz w:val="20"/>
                <w:szCs w:val="20"/>
              </w:rPr>
              <w:t>Electives.</w:t>
            </w:r>
          </w:p>
          <w:p w14:paraId="06DB68CA" w14:textId="77777777" w:rsidR="00A80136" w:rsidRPr="00A80136" w:rsidRDefault="00A80136" w:rsidP="00A80136">
            <w:pPr>
              <w:spacing w:before="300" w:after="150" w:line="240" w:lineRule="auto"/>
              <w:textAlignment w:val="baseline"/>
              <w:outlineLvl w:val="2"/>
              <w:rPr>
                <w:rFonts w:ascii="Century Gothic" w:eastAsia="Times New Roman" w:hAnsi="Century Gothic" w:cs="Times New Roman"/>
                <w:b/>
                <w:bCs/>
                <w:color w:val="734E8E"/>
                <w:sz w:val="27"/>
                <w:szCs w:val="27"/>
              </w:rPr>
            </w:pPr>
            <w:r w:rsidRPr="00A80136">
              <w:rPr>
                <w:rFonts w:ascii="Century Gothic" w:eastAsia="Times New Roman" w:hAnsi="Century Gothic" w:cs="Times New Roman"/>
                <w:b/>
                <w:bCs/>
                <w:color w:val="734E8E"/>
                <w:sz w:val="27"/>
                <w:szCs w:val="27"/>
              </w:rPr>
              <w:t>Course Prerequisites</w:t>
            </w:r>
          </w:p>
          <w:p w14:paraId="2A4FC056" w14:textId="4DD6CDC6" w:rsidR="00A80136" w:rsidRPr="008F7DA6" w:rsidRDefault="00A80136" w:rsidP="00A80136">
            <w:pPr>
              <w:spacing w:after="0" w:line="240" w:lineRule="auto"/>
              <w:textAlignment w:val="baseline"/>
              <w:rPr>
                <w:rFonts w:ascii="inherit" w:eastAsia="Times New Roman" w:hAnsi="inherit" w:cs="Times New Roman"/>
                <w:color w:val="666666"/>
                <w:sz w:val="20"/>
                <w:szCs w:val="20"/>
              </w:rPr>
            </w:pPr>
            <w:r w:rsidRPr="008F7DA6">
              <w:rPr>
                <w:rFonts w:ascii="inherit" w:eastAsia="Times New Roman" w:hAnsi="inherit" w:cs="Times New Roman"/>
                <w:b/>
                <w:bCs/>
                <w:i/>
                <w:iCs/>
                <w:color w:val="666666"/>
                <w:sz w:val="20"/>
                <w:szCs w:val="20"/>
                <w:u w:val="single"/>
                <w:bdr w:val="none" w:sz="0" w:space="0" w:color="auto" w:frame="1"/>
              </w:rPr>
              <w:t>Many courses require prerequisites.</w:t>
            </w:r>
            <w:r w:rsidRPr="008F7DA6">
              <w:rPr>
                <w:rFonts w:ascii="inherit" w:eastAsia="Times New Roman" w:hAnsi="inherit" w:cs="Times New Roman"/>
                <w:color w:val="666666"/>
                <w:sz w:val="20"/>
                <w:szCs w:val="20"/>
              </w:rPr>
              <w:t xml:space="preserve"> Check the description of each course in the list below </w:t>
            </w:r>
            <w:del w:id="15" w:author="Sheila Seelau" w:date="2022-03-02T21:11:00Z">
              <w:r w:rsidRPr="008F7DA6" w:rsidDel="00B3109A">
                <w:rPr>
                  <w:rFonts w:ascii="inherit" w:eastAsia="Times New Roman" w:hAnsi="inherit" w:cs="Times New Roman"/>
                  <w:color w:val="666666"/>
                  <w:sz w:val="20"/>
                  <w:szCs w:val="20"/>
                </w:rPr>
                <w:delText xml:space="preserve">to check </w:delText>
              </w:r>
            </w:del>
            <w:r w:rsidRPr="008F7DA6">
              <w:rPr>
                <w:rFonts w:ascii="inherit" w:eastAsia="Times New Roman" w:hAnsi="inherit" w:cs="Times New Roman"/>
                <w:color w:val="666666"/>
                <w:sz w:val="20"/>
                <w:szCs w:val="20"/>
              </w:rPr>
              <w:t>for prerequisites, minimum grade requirements, and other restrictions</w:t>
            </w:r>
            <w:del w:id="16" w:author="Sheila Seelau" w:date="2022-03-02T21:11:00Z">
              <w:r w:rsidRPr="008F7DA6" w:rsidDel="00B3109A">
                <w:rPr>
                  <w:rFonts w:ascii="inherit" w:eastAsia="Times New Roman" w:hAnsi="inherit" w:cs="Times New Roman"/>
                  <w:color w:val="666666"/>
                  <w:sz w:val="20"/>
                  <w:szCs w:val="20"/>
                </w:rPr>
                <w:delText xml:space="preserve"> related to the course</w:delText>
              </w:r>
            </w:del>
            <w:r w:rsidRPr="008F7DA6">
              <w:rPr>
                <w:rFonts w:ascii="inherit" w:eastAsia="Times New Roman" w:hAnsi="inherit" w:cs="Times New Roman"/>
                <w:color w:val="666666"/>
                <w:sz w:val="20"/>
                <w:szCs w:val="20"/>
              </w:rPr>
              <w:t>. Students must complete all prerequisites for a course prior to registering for it.</w:t>
            </w:r>
          </w:p>
          <w:p w14:paraId="50926A80" w14:textId="77777777" w:rsidR="00A80136" w:rsidRPr="00A80136" w:rsidRDefault="00A80136" w:rsidP="00A80136">
            <w:pPr>
              <w:spacing w:before="300" w:after="150" w:line="240" w:lineRule="auto"/>
              <w:textAlignment w:val="baseline"/>
              <w:outlineLvl w:val="2"/>
              <w:rPr>
                <w:rFonts w:ascii="Century Gothic" w:eastAsia="Times New Roman" w:hAnsi="Century Gothic" w:cs="Times New Roman"/>
                <w:b/>
                <w:bCs/>
                <w:color w:val="734E8E"/>
                <w:sz w:val="27"/>
                <w:szCs w:val="27"/>
              </w:rPr>
            </w:pPr>
            <w:r w:rsidRPr="00A80136">
              <w:rPr>
                <w:rFonts w:ascii="Century Gothic" w:eastAsia="Times New Roman" w:hAnsi="Century Gothic" w:cs="Times New Roman"/>
                <w:b/>
                <w:bCs/>
                <w:color w:val="734E8E"/>
                <w:sz w:val="27"/>
                <w:szCs w:val="27"/>
              </w:rPr>
              <w:t>Graduation</w:t>
            </w:r>
          </w:p>
          <w:p w14:paraId="1C0C8060" w14:textId="72D74C56" w:rsidR="00A80136" w:rsidRPr="008F7DA6" w:rsidRDefault="00A80136" w:rsidP="00A80136">
            <w:pPr>
              <w:spacing w:before="150" w:after="150" w:line="240" w:lineRule="auto"/>
              <w:textAlignment w:val="baseline"/>
              <w:rPr>
                <w:rFonts w:ascii="inherit" w:eastAsia="Times New Roman" w:hAnsi="inherit" w:cs="Times New Roman"/>
                <w:color w:val="666666"/>
                <w:sz w:val="20"/>
                <w:szCs w:val="20"/>
              </w:rPr>
            </w:pPr>
            <w:r w:rsidRPr="008F7DA6">
              <w:rPr>
                <w:rFonts w:ascii="inherit" w:eastAsia="Times New Roman" w:hAnsi="inherit" w:cs="Times New Roman"/>
                <w:color w:val="666666"/>
                <w:sz w:val="20"/>
                <w:szCs w:val="20"/>
              </w:rPr>
              <w:t xml:space="preserve">Students must fulfill all requirements of their program </w:t>
            </w:r>
            <w:del w:id="17" w:author="Sheila Seelau" w:date="2022-03-02T21:11:00Z">
              <w:r w:rsidRPr="008F7DA6" w:rsidDel="00B3109A">
                <w:rPr>
                  <w:rFonts w:ascii="inherit" w:eastAsia="Times New Roman" w:hAnsi="inherit" w:cs="Times New Roman"/>
                  <w:color w:val="666666"/>
                  <w:sz w:val="20"/>
                  <w:szCs w:val="20"/>
                </w:rPr>
                <w:delText xml:space="preserve">major </w:delText>
              </w:r>
            </w:del>
            <w:del w:id="18" w:author="Sheila Seelau" w:date="2021-12-07T19:26:00Z">
              <w:r w:rsidRPr="008F7DA6" w:rsidDel="00CC38DF">
                <w:rPr>
                  <w:rFonts w:ascii="inherit" w:eastAsia="Times New Roman" w:hAnsi="inherit" w:cs="Times New Roman"/>
                  <w:color w:val="666666"/>
                  <w:sz w:val="20"/>
                  <w:szCs w:val="20"/>
                </w:rPr>
                <w:delText xml:space="preserve">in order </w:delText>
              </w:r>
            </w:del>
            <w:r w:rsidRPr="008F7DA6">
              <w:rPr>
                <w:rFonts w:ascii="inherit" w:eastAsia="Times New Roman" w:hAnsi="inherit" w:cs="Times New Roman"/>
                <w:color w:val="666666"/>
                <w:sz w:val="20"/>
                <w:szCs w:val="20"/>
              </w:rPr>
              <w:t>to be eligible for graduation. Students must indicate their intention to attend commencement ceremony</w:t>
            </w:r>
            <w:del w:id="19" w:author="Sheila Seelau" w:date="2021-12-07T19:26:00Z">
              <w:r w:rsidRPr="008F7DA6" w:rsidDel="00CC38DF">
                <w:rPr>
                  <w:rFonts w:ascii="inherit" w:eastAsia="Times New Roman" w:hAnsi="inherit" w:cs="Times New Roman"/>
                  <w:color w:val="666666"/>
                  <w:sz w:val="20"/>
                  <w:szCs w:val="20"/>
                </w:rPr>
                <w:delText>,</w:delText>
              </w:r>
            </w:del>
            <w:r w:rsidRPr="008F7DA6">
              <w:rPr>
                <w:rFonts w:ascii="inherit" w:eastAsia="Times New Roman" w:hAnsi="inherit" w:cs="Times New Roman"/>
                <w:color w:val="666666"/>
                <w:sz w:val="20"/>
                <w:szCs w:val="20"/>
              </w:rPr>
              <w:t xml:space="preserve"> by completing the Commencement Form by the published deadline.</w:t>
            </w:r>
          </w:p>
        </w:tc>
      </w:tr>
      <w:tr w:rsidR="00A80136" w:rsidRPr="00A80136" w14:paraId="6CB37B2D" w14:textId="77777777" w:rsidTr="00751D7E">
        <w:trPr>
          <w:tblCellSpacing w:w="15" w:type="dxa"/>
        </w:trPr>
        <w:tc>
          <w:tcPr>
            <w:tcW w:w="10020" w:type="dxa"/>
            <w:shd w:val="clear" w:color="auto" w:fill="FFFFFF"/>
            <w:tcMar>
              <w:top w:w="0" w:type="dxa"/>
              <w:left w:w="0" w:type="dxa"/>
              <w:bottom w:w="0" w:type="dxa"/>
              <w:right w:w="0" w:type="dxa"/>
            </w:tcMar>
            <w:hideMark/>
          </w:tcPr>
          <w:p w14:paraId="3D2362BA" w14:textId="77777777" w:rsidR="00A80136" w:rsidRPr="00A80136" w:rsidRDefault="00A80136" w:rsidP="00A80136">
            <w:pPr>
              <w:spacing w:after="0" w:line="240" w:lineRule="auto"/>
              <w:textAlignment w:val="baseline"/>
              <w:outlineLvl w:val="1"/>
              <w:rPr>
                <w:rFonts w:ascii="Century Gothic" w:eastAsia="Times New Roman" w:hAnsi="Century Gothic" w:cs="Times New Roman"/>
                <w:b/>
                <w:bCs/>
                <w:color w:val="734E8E"/>
                <w:sz w:val="30"/>
                <w:szCs w:val="30"/>
              </w:rPr>
            </w:pPr>
            <w:bookmarkStart w:id="20" w:name="GeneralEducationRequirements18CreditHour"/>
            <w:bookmarkEnd w:id="20"/>
            <w:r w:rsidRPr="00A80136">
              <w:rPr>
                <w:rFonts w:ascii="Century Gothic" w:eastAsia="Times New Roman" w:hAnsi="Century Gothic" w:cs="Times New Roman"/>
                <w:b/>
                <w:bCs/>
                <w:color w:val="734E8E"/>
                <w:sz w:val="30"/>
                <w:szCs w:val="30"/>
              </w:rPr>
              <w:t>General Education Requirements: 18 Credit Hours</w:t>
            </w:r>
          </w:p>
          <w:p w14:paraId="118F3C56" w14:textId="77777777" w:rsidR="00A80136" w:rsidRPr="00A80136" w:rsidRDefault="00BF7A68" w:rsidP="00A80136">
            <w:pPr>
              <w:spacing w:after="0" w:line="240" w:lineRule="auto"/>
              <w:textAlignment w:val="baseline"/>
              <w:rPr>
                <w:rFonts w:ascii="inherit" w:eastAsia="Times New Roman" w:hAnsi="inherit" w:cs="Times New Roman"/>
                <w:color w:val="666666"/>
                <w:sz w:val="18"/>
                <w:szCs w:val="18"/>
              </w:rPr>
            </w:pPr>
            <w:r>
              <w:rPr>
                <w:rFonts w:ascii="inherit" w:eastAsia="Times New Roman" w:hAnsi="inherit" w:cs="Times New Roman"/>
                <w:noProof/>
                <w:color w:val="666666"/>
                <w:sz w:val="18"/>
                <w:szCs w:val="18"/>
              </w:rPr>
              <w:pict w14:anchorId="7C5CAD13">
                <v:rect id="_x0000_i1026" alt="" style="width:468pt;height:.05pt;mso-width-percent:0;mso-height-percent:0;mso-width-percent:0;mso-height-percent:0" o:hralign="center" o:hrstd="t" o:hr="t" fillcolor="#a0a0a0" stroked="f"/>
              </w:pict>
            </w:r>
          </w:p>
          <w:p w14:paraId="3F0A5CA6" w14:textId="77777777" w:rsidR="00A80136" w:rsidRPr="00CC38DF" w:rsidRDefault="00BF7A68" w:rsidP="00A429F5">
            <w:pPr>
              <w:pStyle w:val="ListParagraph"/>
              <w:numPr>
                <w:ilvl w:val="0"/>
                <w:numId w:val="5"/>
              </w:numPr>
              <w:spacing w:after="0" w:line="240" w:lineRule="auto"/>
              <w:textAlignment w:val="baseline"/>
              <w:rPr>
                <w:rFonts w:ascii="Century Gothic" w:eastAsia="Times New Roman" w:hAnsi="Century Gothic" w:cs="Times New Roman"/>
                <w:color w:val="666666"/>
                <w:sz w:val="21"/>
                <w:szCs w:val="21"/>
              </w:rPr>
            </w:pPr>
            <w:hyperlink r:id="rId7" w:history="1">
              <w:r w:rsidR="00A80136" w:rsidRPr="00CC38DF">
                <w:rPr>
                  <w:rFonts w:ascii="Century Gothic" w:eastAsia="Times New Roman" w:hAnsi="Century Gothic" w:cs="Times New Roman"/>
                  <w:color w:val="41A5A3"/>
                  <w:sz w:val="21"/>
                  <w:szCs w:val="21"/>
                  <w:bdr w:val="none" w:sz="0" w:space="0" w:color="auto" w:frame="1"/>
                </w:rPr>
                <w:t>ENC 1101 - Composition I</w:t>
              </w:r>
            </w:hyperlink>
            <w:r w:rsidR="00A80136" w:rsidRPr="00CC38DF">
              <w:rPr>
                <w:rFonts w:ascii="Century Gothic" w:eastAsia="Times New Roman" w:hAnsi="Century Gothic" w:cs="Times New Roman"/>
                <w:color w:val="666666"/>
                <w:sz w:val="21"/>
                <w:szCs w:val="21"/>
                <w:bdr w:val="none" w:sz="0" w:space="0" w:color="auto" w:frame="1"/>
              </w:rPr>
              <w:t> </w:t>
            </w:r>
            <w:r w:rsidR="00A80136" w:rsidRPr="00CC38DF">
              <w:rPr>
                <w:rFonts w:ascii="Century Gothic" w:eastAsia="Times New Roman" w:hAnsi="Century Gothic" w:cs="Times New Roman"/>
                <w:b/>
                <w:bCs/>
                <w:color w:val="666666"/>
                <w:sz w:val="21"/>
                <w:szCs w:val="21"/>
                <w:bdr w:val="none" w:sz="0" w:space="0" w:color="auto" w:frame="1"/>
              </w:rPr>
              <w:t>3 credits</w:t>
            </w:r>
          </w:p>
          <w:p w14:paraId="0B9128FF" w14:textId="77777777" w:rsidR="00A80136" w:rsidRPr="00CC38DF" w:rsidRDefault="00BF7A68" w:rsidP="00A429F5">
            <w:pPr>
              <w:pStyle w:val="ListParagraph"/>
              <w:numPr>
                <w:ilvl w:val="0"/>
                <w:numId w:val="5"/>
              </w:numPr>
              <w:spacing w:after="0" w:line="240" w:lineRule="auto"/>
              <w:textAlignment w:val="baseline"/>
              <w:rPr>
                <w:rFonts w:ascii="Century Gothic" w:eastAsia="Times New Roman" w:hAnsi="Century Gothic" w:cs="Times New Roman"/>
                <w:color w:val="666666"/>
                <w:sz w:val="21"/>
                <w:szCs w:val="21"/>
              </w:rPr>
            </w:pPr>
            <w:hyperlink r:id="rId8" w:history="1">
              <w:r w:rsidR="00A80136" w:rsidRPr="00CC38DF">
                <w:rPr>
                  <w:rFonts w:ascii="Century Gothic" w:eastAsia="Times New Roman" w:hAnsi="Century Gothic" w:cs="Times New Roman"/>
                  <w:color w:val="41A5A3"/>
                  <w:sz w:val="21"/>
                  <w:szCs w:val="21"/>
                  <w:bdr w:val="none" w:sz="0" w:space="0" w:color="auto" w:frame="1"/>
                </w:rPr>
                <w:t>ENC 1102 - Composition II</w:t>
              </w:r>
            </w:hyperlink>
            <w:r w:rsidR="00A80136" w:rsidRPr="00CC38DF">
              <w:rPr>
                <w:rFonts w:ascii="Century Gothic" w:eastAsia="Times New Roman" w:hAnsi="Century Gothic" w:cs="Times New Roman"/>
                <w:color w:val="666666"/>
                <w:sz w:val="21"/>
                <w:szCs w:val="21"/>
                <w:bdr w:val="none" w:sz="0" w:space="0" w:color="auto" w:frame="1"/>
              </w:rPr>
              <w:t> </w:t>
            </w:r>
            <w:r w:rsidR="00A80136" w:rsidRPr="00CC38DF">
              <w:rPr>
                <w:rFonts w:ascii="Century Gothic" w:eastAsia="Times New Roman" w:hAnsi="Century Gothic" w:cs="Times New Roman"/>
                <w:b/>
                <w:bCs/>
                <w:color w:val="666666"/>
                <w:sz w:val="21"/>
                <w:szCs w:val="21"/>
                <w:bdr w:val="none" w:sz="0" w:space="0" w:color="auto" w:frame="1"/>
              </w:rPr>
              <w:t>3 credits</w:t>
            </w:r>
          </w:p>
          <w:p w14:paraId="5ADE6633" w14:textId="77777777" w:rsidR="00A80136" w:rsidRPr="00A80136" w:rsidRDefault="00A80136" w:rsidP="00A80136">
            <w:pPr>
              <w:spacing w:after="0" w:line="240" w:lineRule="auto"/>
              <w:ind w:left="720"/>
              <w:textAlignment w:val="baseline"/>
              <w:rPr>
                <w:rFonts w:ascii="Century Gothic" w:eastAsia="Times New Roman" w:hAnsi="Century Gothic" w:cs="Times New Roman"/>
                <w:color w:val="666666"/>
                <w:sz w:val="21"/>
                <w:szCs w:val="21"/>
              </w:rPr>
            </w:pPr>
            <w:r w:rsidRPr="00A80136">
              <w:rPr>
                <w:rFonts w:ascii="Century Gothic" w:eastAsia="Times New Roman" w:hAnsi="Century Gothic" w:cs="Times New Roman"/>
                <w:color w:val="666666"/>
                <w:sz w:val="21"/>
                <w:szCs w:val="21"/>
              </w:rPr>
              <w:t> </w:t>
            </w:r>
          </w:p>
          <w:p w14:paraId="210388C6" w14:textId="62B0137E" w:rsidR="00A80136" w:rsidRPr="0056691F" w:rsidDel="0056691F" w:rsidRDefault="0035121C" w:rsidP="00A80136">
            <w:pPr>
              <w:numPr>
                <w:ilvl w:val="0"/>
                <w:numId w:val="1"/>
              </w:numPr>
              <w:spacing w:after="0" w:line="240" w:lineRule="auto"/>
              <w:textAlignment w:val="baseline"/>
              <w:rPr>
                <w:del w:id="21" w:author="Kelsea Cid" w:date="2022-02-21T18:32:00Z"/>
                <w:rFonts w:ascii="inherit" w:eastAsia="Times New Roman" w:hAnsi="inherit" w:cs="Times New Roman"/>
                <w:strike/>
                <w:color w:val="666666"/>
                <w:sz w:val="18"/>
                <w:szCs w:val="18"/>
                <w:rPrChange w:id="22" w:author="Kelsea Cid" w:date="2022-02-21T18:32:00Z">
                  <w:rPr>
                    <w:del w:id="23" w:author="Kelsea Cid" w:date="2022-02-21T18:32:00Z"/>
                    <w:rFonts w:ascii="inherit" w:eastAsia="Times New Roman" w:hAnsi="inherit" w:cs="Times New Roman"/>
                    <w:strike/>
                    <w:color w:val="FF0000"/>
                    <w:sz w:val="18"/>
                    <w:szCs w:val="18"/>
                  </w:rPr>
                </w:rPrChange>
              </w:rPr>
            </w:pPr>
            <w:del w:id="24" w:author="Kelsea Cid" w:date="2022-02-21T18:32:00Z">
              <w:r w:rsidRPr="0056691F" w:rsidDel="0056691F">
                <w:rPr>
                  <w:color w:val="666666"/>
                  <w:rPrChange w:id="25" w:author="Kelsea Cid" w:date="2022-02-21T18:32:00Z">
                    <w:rPr/>
                  </w:rPrChange>
                </w:rPr>
                <w:fldChar w:fldCharType="begin"/>
              </w:r>
              <w:r w:rsidRPr="0056691F" w:rsidDel="0056691F">
                <w:rPr>
                  <w:color w:val="666666"/>
                  <w:rPrChange w:id="26" w:author="Kelsea Cid" w:date="2022-02-21T18:32:00Z">
                    <w:rPr/>
                  </w:rPrChange>
                </w:rPr>
                <w:delInstrText xml:space="preserve"> HYPERLINK "http://catalog.fsw.edu/preview_program.php?catoid=15&amp;poid=1409&amp;returnto=1327&amp;print" </w:delInstrText>
              </w:r>
              <w:r w:rsidRPr="0056691F" w:rsidDel="0056691F">
                <w:rPr>
                  <w:color w:val="666666"/>
                  <w:rPrChange w:id="27" w:author="Kelsea Cid" w:date="2022-02-21T18:32:00Z">
                    <w:rPr>
                      <w:rStyle w:val="Hyperlink"/>
                      <w:rFonts w:ascii="Century Gothic" w:eastAsia="Times New Roman" w:hAnsi="Century Gothic" w:cs="Times New Roman"/>
                      <w:strike/>
                      <w:color w:val="FF0000"/>
                      <w:sz w:val="21"/>
                      <w:szCs w:val="21"/>
                      <w:bdr w:val="none" w:sz="0" w:space="0" w:color="auto" w:frame="1"/>
                    </w:rPr>
                  </w:rPrChange>
                </w:rPr>
                <w:fldChar w:fldCharType="separate"/>
              </w:r>
              <w:r w:rsidR="00A80136" w:rsidRPr="0056691F" w:rsidDel="0056691F">
                <w:rPr>
                  <w:rStyle w:val="Hyperlink"/>
                  <w:rFonts w:ascii="Century Gothic" w:eastAsia="Times New Roman" w:hAnsi="Century Gothic" w:cs="Times New Roman"/>
                  <w:strike/>
                  <w:color w:val="666666"/>
                  <w:sz w:val="21"/>
                  <w:szCs w:val="21"/>
                  <w:bdr w:val="none" w:sz="0" w:space="0" w:color="auto" w:frame="1"/>
                  <w:rPrChange w:id="28" w:author="Kelsea Cid" w:date="2022-02-21T18:32:00Z">
                    <w:rPr>
                      <w:rStyle w:val="Hyperlink"/>
                      <w:rFonts w:ascii="Century Gothic" w:eastAsia="Times New Roman" w:hAnsi="Century Gothic" w:cs="Times New Roman"/>
                      <w:strike/>
                      <w:color w:val="FF0000"/>
                      <w:sz w:val="21"/>
                      <w:szCs w:val="21"/>
                      <w:bdr w:val="none" w:sz="0" w:space="0" w:color="auto" w:frame="1"/>
                    </w:rPr>
                  </w:rPrChange>
                </w:rPr>
                <w:delText>SPC 1017 - Fundamentals of Speech Communication</w:delText>
              </w:r>
              <w:r w:rsidRPr="0056691F" w:rsidDel="0056691F">
                <w:rPr>
                  <w:rStyle w:val="Hyperlink"/>
                  <w:rFonts w:ascii="Century Gothic" w:eastAsia="Times New Roman" w:hAnsi="Century Gothic" w:cs="Times New Roman"/>
                  <w:strike/>
                  <w:color w:val="666666"/>
                  <w:sz w:val="21"/>
                  <w:szCs w:val="21"/>
                  <w:bdr w:val="none" w:sz="0" w:space="0" w:color="auto" w:frame="1"/>
                  <w:rPrChange w:id="29" w:author="Kelsea Cid" w:date="2022-02-21T18:32:00Z">
                    <w:rPr>
                      <w:rStyle w:val="Hyperlink"/>
                      <w:rFonts w:ascii="Century Gothic" w:eastAsia="Times New Roman" w:hAnsi="Century Gothic" w:cs="Times New Roman"/>
                      <w:strike/>
                      <w:color w:val="FF0000"/>
                      <w:sz w:val="21"/>
                      <w:szCs w:val="21"/>
                      <w:bdr w:val="none" w:sz="0" w:space="0" w:color="auto" w:frame="1"/>
                    </w:rPr>
                  </w:rPrChange>
                </w:rPr>
                <w:fldChar w:fldCharType="end"/>
              </w:r>
              <w:r w:rsidR="00A80136" w:rsidRPr="0056691F" w:rsidDel="0056691F">
                <w:rPr>
                  <w:rFonts w:ascii="inherit" w:eastAsia="Times New Roman" w:hAnsi="inherit" w:cs="Times New Roman" w:hint="eastAsia"/>
                  <w:strike/>
                  <w:color w:val="666666"/>
                  <w:sz w:val="18"/>
                  <w:szCs w:val="18"/>
                  <w:bdr w:val="none" w:sz="0" w:space="0" w:color="auto" w:frame="1"/>
                  <w:rPrChange w:id="30" w:author="Kelsea Cid" w:date="2022-02-21T18:32:00Z">
                    <w:rPr>
                      <w:rFonts w:ascii="inherit" w:eastAsia="Times New Roman" w:hAnsi="inherit" w:cs="Times New Roman" w:hint="eastAsia"/>
                      <w:strike/>
                      <w:color w:val="FF0000"/>
                      <w:sz w:val="18"/>
                      <w:szCs w:val="18"/>
                      <w:bdr w:val="none" w:sz="0" w:space="0" w:color="auto" w:frame="1"/>
                    </w:rPr>
                  </w:rPrChange>
                </w:rPr>
                <w:delText> </w:delText>
              </w:r>
              <w:r w:rsidR="00A80136" w:rsidRPr="0056691F" w:rsidDel="0056691F">
                <w:rPr>
                  <w:rFonts w:ascii="inherit" w:eastAsia="Times New Roman" w:hAnsi="inherit" w:cs="Times New Roman"/>
                  <w:b/>
                  <w:bCs/>
                  <w:strike/>
                  <w:color w:val="666666"/>
                  <w:sz w:val="18"/>
                  <w:szCs w:val="18"/>
                  <w:bdr w:val="none" w:sz="0" w:space="0" w:color="auto" w:frame="1"/>
                  <w:rPrChange w:id="31" w:author="Kelsea Cid" w:date="2022-02-21T18:32:00Z">
                    <w:rPr>
                      <w:rFonts w:ascii="inherit" w:eastAsia="Times New Roman" w:hAnsi="inherit" w:cs="Times New Roman"/>
                      <w:b/>
                      <w:bCs/>
                      <w:strike/>
                      <w:color w:val="FF0000"/>
                      <w:sz w:val="18"/>
                      <w:szCs w:val="18"/>
                      <w:bdr w:val="none" w:sz="0" w:space="0" w:color="auto" w:frame="1"/>
                    </w:rPr>
                  </w:rPrChange>
                </w:rPr>
                <w:delText>3 credits</w:delText>
              </w:r>
            </w:del>
          </w:p>
          <w:p w14:paraId="1FA2CA08" w14:textId="55F4CD34" w:rsidR="00A80136" w:rsidRPr="0056691F" w:rsidDel="0056691F" w:rsidRDefault="00A80136" w:rsidP="00A80136">
            <w:pPr>
              <w:numPr>
                <w:ilvl w:val="0"/>
                <w:numId w:val="1"/>
              </w:numPr>
              <w:spacing w:after="0" w:line="240" w:lineRule="auto"/>
              <w:textAlignment w:val="baseline"/>
              <w:rPr>
                <w:del w:id="32" w:author="Kelsea Cid" w:date="2022-02-21T18:32:00Z"/>
                <w:rFonts w:ascii="inherit" w:eastAsia="Times New Roman" w:hAnsi="inherit" w:cs="Times New Roman"/>
                <w:strike/>
                <w:color w:val="666666"/>
                <w:sz w:val="18"/>
                <w:szCs w:val="18"/>
                <w:rPrChange w:id="33" w:author="Kelsea Cid" w:date="2022-02-21T18:32:00Z">
                  <w:rPr>
                    <w:del w:id="34" w:author="Kelsea Cid" w:date="2022-02-21T18:32:00Z"/>
                    <w:rFonts w:ascii="inherit" w:eastAsia="Times New Roman" w:hAnsi="inherit" w:cs="Times New Roman"/>
                    <w:strike/>
                    <w:color w:val="FF0000"/>
                    <w:sz w:val="18"/>
                    <w:szCs w:val="18"/>
                  </w:rPr>
                </w:rPrChange>
              </w:rPr>
            </w:pPr>
            <w:del w:id="35" w:author="Kelsea Cid" w:date="2022-02-21T18:32:00Z">
              <w:r w:rsidRPr="0056691F" w:rsidDel="0056691F">
                <w:rPr>
                  <w:rFonts w:ascii="inherit" w:eastAsia="Times New Roman" w:hAnsi="inherit" w:cs="Times New Roman"/>
                  <w:b/>
                  <w:bCs/>
                  <w:strike/>
                  <w:color w:val="666666"/>
                  <w:sz w:val="18"/>
                  <w:szCs w:val="18"/>
                  <w:bdr w:val="none" w:sz="0" w:space="0" w:color="auto" w:frame="1"/>
                  <w:rPrChange w:id="36" w:author="Kelsea Cid" w:date="2022-02-21T18:32:00Z">
                    <w:rPr>
                      <w:rFonts w:ascii="inherit" w:eastAsia="Times New Roman" w:hAnsi="inherit" w:cs="Times New Roman"/>
                      <w:b/>
                      <w:bCs/>
                      <w:strike/>
                      <w:color w:val="FF0000"/>
                      <w:sz w:val="18"/>
                      <w:szCs w:val="18"/>
                      <w:bdr w:val="none" w:sz="0" w:space="0" w:color="auto" w:frame="1"/>
                    </w:rPr>
                  </w:rPrChange>
                </w:rPr>
                <w:delText>OR</w:delText>
              </w:r>
            </w:del>
          </w:p>
          <w:p w14:paraId="3C135FB4" w14:textId="2DCBD803" w:rsidR="00A80136" w:rsidRPr="0056691F" w:rsidDel="0056691F" w:rsidRDefault="0035121C" w:rsidP="00A429F5">
            <w:pPr>
              <w:numPr>
                <w:ilvl w:val="0"/>
                <w:numId w:val="1"/>
              </w:numPr>
              <w:spacing w:after="0" w:line="240" w:lineRule="auto"/>
              <w:textAlignment w:val="baseline"/>
              <w:rPr>
                <w:del w:id="37" w:author="Kelsea Cid" w:date="2022-02-21T18:32:00Z"/>
                <w:rFonts w:ascii="inherit" w:eastAsia="Times New Roman" w:hAnsi="inherit" w:cs="Times New Roman"/>
                <w:strike/>
                <w:color w:val="666666"/>
                <w:sz w:val="18"/>
                <w:szCs w:val="18"/>
                <w:rPrChange w:id="38" w:author="Kelsea Cid" w:date="2022-02-21T18:32:00Z">
                  <w:rPr>
                    <w:del w:id="39" w:author="Kelsea Cid" w:date="2022-02-21T18:32:00Z"/>
                    <w:rFonts w:ascii="inherit" w:eastAsia="Times New Roman" w:hAnsi="inherit" w:cs="Times New Roman"/>
                    <w:strike/>
                    <w:color w:val="FF0000"/>
                    <w:sz w:val="18"/>
                    <w:szCs w:val="18"/>
                  </w:rPr>
                </w:rPrChange>
              </w:rPr>
            </w:pPr>
            <w:del w:id="40" w:author="Kelsea Cid" w:date="2022-02-21T18:32:00Z">
              <w:r w:rsidRPr="0056691F" w:rsidDel="0056691F">
                <w:rPr>
                  <w:color w:val="666666"/>
                  <w:rPrChange w:id="41" w:author="Kelsea Cid" w:date="2022-02-21T18:32:00Z">
                    <w:rPr/>
                  </w:rPrChange>
                </w:rPr>
                <w:fldChar w:fldCharType="begin"/>
              </w:r>
              <w:r w:rsidRPr="0056691F" w:rsidDel="0056691F">
                <w:rPr>
                  <w:color w:val="666666"/>
                  <w:rPrChange w:id="42" w:author="Kelsea Cid" w:date="2022-02-21T18:32:00Z">
                    <w:rPr/>
                  </w:rPrChange>
                </w:rPr>
                <w:delInstrText xml:space="preserve"> HYPERLINK "http://catalog.fsw.edu/preview_program.php?catoid=15&amp;poid=1409&amp;returnto=1327&amp;print" </w:delInstrText>
              </w:r>
              <w:r w:rsidRPr="0056691F" w:rsidDel="0056691F">
                <w:rPr>
                  <w:color w:val="666666"/>
                  <w:rPrChange w:id="43" w:author="Kelsea Cid" w:date="2022-02-21T18:32:00Z">
                    <w:rPr>
                      <w:rStyle w:val="Hyperlink"/>
                      <w:rFonts w:ascii="Century Gothic" w:eastAsia="Times New Roman" w:hAnsi="Century Gothic" w:cs="Times New Roman"/>
                      <w:strike/>
                      <w:color w:val="FF0000"/>
                      <w:sz w:val="21"/>
                      <w:szCs w:val="21"/>
                      <w:bdr w:val="none" w:sz="0" w:space="0" w:color="auto" w:frame="1"/>
                    </w:rPr>
                  </w:rPrChange>
                </w:rPr>
                <w:fldChar w:fldCharType="separate"/>
              </w:r>
              <w:r w:rsidR="00A80136" w:rsidRPr="0056691F" w:rsidDel="0056691F">
                <w:rPr>
                  <w:rStyle w:val="Hyperlink"/>
                  <w:rFonts w:ascii="Century Gothic" w:eastAsia="Times New Roman" w:hAnsi="Century Gothic" w:cs="Times New Roman"/>
                  <w:strike/>
                  <w:color w:val="666666"/>
                  <w:sz w:val="21"/>
                  <w:szCs w:val="21"/>
                  <w:bdr w:val="none" w:sz="0" w:space="0" w:color="auto" w:frame="1"/>
                  <w:rPrChange w:id="44" w:author="Kelsea Cid" w:date="2022-02-21T18:32:00Z">
                    <w:rPr>
                      <w:rStyle w:val="Hyperlink"/>
                      <w:rFonts w:ascii="Century Gothic" w:eastAsia="Times New Roman" w:hAnsi="Century Gothic" w:cs="Times New Roman"/>
                      <w:strike/>
                      <w:color w:val="FF0000"/>
                      <w:sz w:val="21"/>
                      <w:szCs w:val="21"/>
                      <w:bdr w:val="none" w:sz="0" w:space="0" w:color="auto" w:frame="1"/>
                    </w:rPr>
                  </w:rPrChange>
                </w:rPr>
                <w:delText>SPC 2608 - Introduction to Public Speaking</w:delText>
              </w:r>
              <w:r w:rsidRPr="0056691F" w:rsidDel="0056691F">
                <w:rPr>
                  <w:rStyle w:val="Hyperlink"/>
                  <w:rFonts w:ascii="Century Gothic" w:eastAsia="Times New Roman" w:hAnsi="Century Gothic" w:cs="Times New Roman"/>
                  <w:strike/>
                  <w:color w:val="666666"/>
                  <w:sz w:val="21"/>
                  <w:szCs w:val="21"/>
                  <w:bdr w:val="none" w:sz="0" w:space="0" w:color="auto" w:frame="1"/>
                  <w:rPrChange w:id="45" w:author="Kelsea Cid" w:date="2022-02-21T18:32:00Z">
                    <w:rPr>
                      <w:rStyle w:val="Hyperlink"/>
                      <w:rFonts w:ascii="Century Gothic" w:eastAsia="Times New Roman" w:hAnsi="Century Gothic" w:cs="Times New Roman"/>
                      <w:strike/>
                      <w:color w:val="FF0000"/>
                      <w:sz w:val="21"/>
                      <w:szCs w:val="21"/>
                      <w:bdr w:val="none" w:sz="0" w:space="0" w:color="auto" w:frame="1"/>
                    </w:rPr>
                  </w:rPrChange>
                </w:rPr>
                <w:fldChar w:fldCharType="end"/>
              </w:r>
              <w:r w:rsidR="00A80136" w:rsidRPr="0056691F" w:rsidDel="0056691F">
                <w:rPr>
                  <w:rFonts w:ascii="inherit" w:eastAsia="Times New Roman" w:hAnsi="inherit" w:cs="Times New Roman" w:hint="eastAsia"/>
                  <w:strike/>
                  <w:color w:val="666666"/>
                  <w:sz w:val="18"/>
                  <w:szCs w:val="18"/>
                  <w:bdr w:val="none" w:sz="0" w:space="0" w:color="auto" w:frame="1"/>
                  <w:rPrChange w:id="46" w:author="Kelsea Cid" w:date="2022-02-21T18:32:00Z">
                    <w:rPr>
                      <w:rFonts w:ascii="inherit" w:eastAsia="Times New Roman" w:hAnsi="inherit" w:cs="Times New Roman" w:hint="eastAsia"/>
                      <w:strike/>
                      <w:color w:val="FF0000"/>
                      <w:sz w:val="18"/>
                      <w:szCs w:val="18"/>
                      <w:bdr w:val="none" w:sz="0" w:space="0" w:color="auto" w:frame="1"/>
                    </w:rPr>
                  </w:rPrChange>
                </w:rPr>
                <w:delText> </w:delText>
              </w:r>
              <w:r w:rsidR="00A80136" w:rsidRPr="0056691F" w:rsidDel="0056691F">
                <w:rPr>
                  <w:rFonts w:ascii="inherit" w:eastAsia="Times New Roman" w:hAnsi="inherit" w:cs="Times New Roman"/>
                  <w:b/>
                  <w:bCs/>
                  <w:strike/>
                  <w:color w:val="666666"/>
                  <w:sz w:val="18"/>
                  <w:szCs w:val="18"/>
                  <w:bdr w:val="none" w:sz="0" w:space="0" w:color="auto" w:frame="1"/>
                  <w:rPrChange w:id="47" w:author="Kelsea Cid" w:date="2022-02-21T18:32:00Z">
                    <w:rPr>
                      <w:rFonts w:ascii="inherit" w:eastAsia="Times New Roman" w:hAnsi="inherit" w:cs="Times New Roman"/>
                      <w:b/>
                      <w:bCs/>
                      <w:strike/>
                      <w:color w:val="FF0000"/>
                      <w:sz w:val="18"/>
                      <w:szCs w:val="18"/>
                      <w:bdr w:val="none" w:sz="0" w:space="0" w:color="auto" w:frame="1"/>
                    </w:rPr>
                  </w:rPrChange>
                </w:rPr>
                <w:delText>3 credits</w:delText>
              </w:r>
              <w:r w:rsidR="00A80136" w:rsidRPr="0056691F" w:rsidDel="0056691F">
                <w:rPr>
                  <w:rFonts w:ascii="inherit" w:eastAsia="Times New Roman" w:hAnsi="inherit" w:cs="Times New Roman"/>
                  <w:color w:val="666666"/>
                  <w:sz w:val="18"/>
                  <w:szCs w:val="18"/>
                </w:rPr>
                <w:delText> </w:delText>
              </w:r>
            </w:del>
          </w:p>
          <w:p w14:paraId="3B716485" w14:textId="77777777" w:rsidR="00A80136" w:rsidRPr="00BF7A68" w:rsidRDefault="00A80136" w:rsidP="00BF7A68">
            <w:pPr>
              <w:spacing w:after="0" w:line="240" w:lineRule="auto"/>
              <w:ind w:left="360"/>
              <w:textAlignment w:val="baseline"/>
              <w:rPr>
                <w:rFonts w:ascii="Century Gothic" w:eastAsia="Times New Roman" w:hAnsi="Century Gothic" w:cs="Times New Roman"/>
                <w:color w:val="666666"/>
                <w:sz w:val="21"/>
                <w:szCs w:val="21"/>
                <w:rPrChange w:id="48" w:author="Sheila Seelau" w:date="2022-03-02T21:21:00Z">
                  <w:rPr/>
                </w:rPrChange>
              </w:rPr>
            </w:pPr>
          </w:p>
          <w:p w14:paraId="082A1604" w14:textId="5E16F53B" w:rsidR="00A80136" w:rsidRPr="0056691F" w:rsidRDefault="00A80136" w:rsidP="00BF7A68">
            <w:pPr>
              <w:pStyle w:val="ListParagraph"/>
              <w:numPr>
                <w:ilvl w:val="0"/>
                <w:numId w:val="6"/>
              </w:numPr>
              <w:spacing w:after="120" w:line="240" w:lineRule="auto"/>
              <w:ind w:left="720"/>
              <w:contextualSpacing w:val="0"/>
              <w:textAlignment w:val="baseline"/>
              <w:rPr>
                <w:rFonts w:ascii="Century Gothic" w:eastAsia="Times New Roman" w:hAnsi="Century Gothic" w:cs="Times New Roman"/>
                <w:b/>
                <w:bCs/>
                <w:color w:val="666666"/>
                <w:sz w:val="21"/>
                <w:szCs w:val="21"/>
                <w:bdr w:val="none" w:sz="0" w:space="0" w:color="auto" w:frame="1"/>
              </w:rPr>
              <w:pPrChange w:id="49" w:author="Sheila Seelau" w:date="2022-03-02T21:21:00Z">
                <w:pPr>
                  <w:pStyle w:val="ListParagraph"/>
                  <w:numPr>
                    <w:numId w:val="6"/>
                  </w:numPr>
                  <w:spacing w:after="0" w:line="240" w:lineRule="auto"/>
                  <w:ind w:hanging="360"/>
                  <w:textAlignment w:val="baseline"/>
                </w:pPr>
              </w:pPrChange>
            </w:pPr>
            <w:del w:id="50" w:author="Kelsea Cid" w:date="2022-02-21T18:32:00Z">
              <w:r w:rsidRPr="0056691F" w:rsidDel="0056691F">
                <w:rPr>
                  <w:rFonts w:ascii="Century Gothic" w:eastAsia="Times New Roman" w:hAnsi="Century Gothic" w:cs="Times New Roman"/>
                  <w:strike/>
                  <w:color w:val="666666"/>
                  <w:sz w:val="21"/>
                  <w:szCs w:val="21"/>
                  <w:rPrChange w:id="51" w:author="Kelsea Cid" w:date="2022-02-21T18:32:00Z">
                    <w:rPr>
                      <w:rFonts w:ascii="Century Gothic" w:eastAsia="Times New Roman" w:hAnsi="Century Gothic" w:cs="Times New Roman"/>
                      <w:strike/>
                      <w:color w:val="FF0000"/>
                      <w:sz w:val="21"/>
                      <w:szCs w:val="21"/>
                    </w:rPr>
                  </w:rPrChange>
                </w:rPr>
                <w:delText>General Education</w:delText>
              </w:r>
              <w:r w:rsidRPr="0056691F" w:rsidDel="0056691F">
                <w:rPr>
                  <w:rFonts w:ascii="Century Gothic" w:eastAsia="Times New Roman" w:hAnsi="Century Gothic" w:cs="Times New Roman"/>
                  <w:color w:val="666666"/>
                  <w:sz w:val="21"/>
                  <w:szCs w:val="21"/>
                  <w:rPrChange w:id="52" w:author="Kelsea Cid" w:date="2022-02-21T18:32:00Z">
                    <w:rPr>
                      <w:rFonts w:ascii="Century Gothic" w:eastAsia="Times New Roman" w:hAnsi="Century Gothic" w:cs="Times New Roman"/>
                      <w:color w:val="FF0000"/>
                      <w:sz w:val="21"/>
                      <w:szCs w:val="21"/>
                    </w:rPr>
                  </w:rPrChange>
                </w:rPr>
                <w:delText xml:space="preserve"> </w:delText>
              </w:r>
            </w:del>
            <w:r w:rsidR="0063181D" w:rsidRPr="0056691F">
              <w:rPr>
                <w:rFonts w:ascii="Century Gothic" w:eastAsia="Times New Roman" w:hAnsi="Century Gothic" w:cs="Times New Roman"/>
                <w:color w:val="666666"/>
                <w:sz w:val="21"/>
                <w:szCs w:val="21"/>
                <w:rPrChange w:id="53" w:author="Kelsea Cid" w:date="2022-02-21T18:32:00Z">
                  <w:rPr>
                    <w:rFonts w:ascii="Century Gothic" w:eastAsia="Times New Roman" w:hAnsi="Century Gothic" w:cs="Times New Roman"/>
                    <w:color w:val="FF0000"/>
                    <w:sz w:val="21"/>
                    <w:szCs w:val="21"/>
                  </w:rPr>
                </w:rPrChange>
              </w:rPr>
              <w:t>General Education</w:t>
            </w:r>
            <w:ins w:id="54" w:author="Sheila Seelau" w:date="2022-03-02T21:19:00Z">
              <w:r w:rsidR="00125749">
                <w:rPr>
                  <w:rFonts w:ascii="Century Gothic" w:eastAsia="Times New Roman" w:hAnsi="Century Gothic" w:cs="Times New Roman"/>
                  <w:color w:val="666666"/>
                  <w:sz w:val="21"/>
                  <w:szCs w:val="21"/>
                </w:rPr>
                <w:t xml:space="preserve"> Core</w:t>
              </w:r>
            </w:ins>
            <w:r w:rsidR="0063181D" w:rsidRPr="0056691F">
              <w:rPr>
                <w:rFonts w:ascii="Century Gothic" w:eastAsia="Times New Roman" w:hAnsi="Century Gothic" w:cs="Times New Roman"/>
                <w:color w:val="666666"/>
                <w:sz w:val="21"/>
                <w:szCs w:val="21"/>
                <w:rPrChange w:id="55" w:author="Kelsea Cid" w:date="2022-02-21T18:32:00Z">
                  <w:rPr>
                    <w:rFonts w:ascii="Century Gothic" w:eastAsia="Times New Roman" w:hAnsi="Century Gothic" w:cs="Times New Roman"/>
                    <w:color w:val="FF0000"/>
                    <w:sz w:val="21"/>
                    <w:szCs w:val="21"/>
                  </w:rPr>
                </w:rPrChange>
              </w:rPr>
              <w:t xml:space="preserve"> </w:t>
            </w:r>
            <w:r w:rsidRPr="0056691F">
              <w:rPr>
                <w:rFonts w:ascii="Century Gothic" w:eastAsia="Times New Roman" w:hAnsi="Century Gothic" w:cs="Times New Roman"/>
                <w:color w:val="666666"/>
                <w:sz w:val="21"/>
                <w:szCs w:val="21"/>
              </w:rPr>
              <w:t xml:space="preserve">Mathematics </w:t>
            </w:r>
            <w:del w:id="56" w:author="Sheila Seelau" w:date="2021-12-07T19:26:00Z">
              <w:r w:rsidRPr="0056691F" w:rsidDel="00CC38DF">
                <w:rPr>
                  <w:rFonts w:ascii="Century Gothic" w:eastAsia="Times New Roman" w:hAnsi="Century Gothic" w:cs="Times New Roman"/>
                  <w:color w:val="666666"/>
                  <w:sz w:val="21"/>
                  <w:szCs w:val="21"/>
                </w:rPr>
                <w:delText>- </w:delText>
              </w:r>
            </w:del>
            <w:r w:rsidRPr="0056691F">
              <w:rPr>
                <w:rFonts w:ascii="Century Gothic" w:eastAsia="Times New Roman" w:hAnsi="Century Gothic" w:cs="Times New Roman"/>
                <w:b/>
                <w:bCs/>
                <w:color w:val="666666"/>
                <w:sz w:val="21"/>
                <w:szCs w:val="21"/>
                <w:bdr w:val="none" w:sz="0" w:space="0" w:color="auto" w:frame="1"/>
              </w:rPr>
              <w:t>3 credits</w:t>
            </w:r>
            <w:del w:id="57" w:author="Sheila Seelau" w:date="2022-03-02T21:19:00Z">
              <w:r w:rsidR="00125749" w:rsidDel="00BF7A68">
                <w:rPr>
                  <w:rFonts w:ascii="Century Gothic" w:eastAsia="Times New Roman" w:hAnsi="Century Gothic" w:cs="Times New Roman"/>
                  <w:b/>
                  <w:bCs/>
                  <w:color w:val="666666"/>
                  <w:sz w:val="21"/>
                  <w:szCs w:val="21"/>
                  <w:bdr w:val="none" w:sz="0" w:space="0" w:color="auto" w:frame="1"/>
                </w:rPr>
                <w:delText xml:space="preserve"> *</w:delText>
              </w:r>
            </w:del>
          </w:p>
          <w:p w14:paraId="4CF8453F" w14:textId="15D101E6" w:rsidR="00A80136" w:rsidRPr="0056691F" w:rsidRDefault="00A80136" w:rsidP="00BF7A68">
            <w:pPr>
              <w:pStyle w:val="ListParagraph"/>
              <w:numPr>
                <w:ilvl w:val="0"/>
                <w:numId w:val="6"/>
              </w:numPr>
              <w:spacing w:after="120" w:line="240" w:lineRule="auto"/>
              <w:ind w:left="720"/>
              <w:contextualSpacing w:val="0"/>
              <w:textAlignment w:val="baseline"/>
              <w:rPr>
                <w:rFonts w:ascii="Century Gothic" w:eastAsia="Times New Roman" w:hAnsi="Century Gothic" w:cs="Times New Roman"/>
                <w:b/>
                <w:bCs/>
                <w:color w:val="666666"/>
                <w:sz w:val="21"/>
                <w:szCs w:val="21"/>
                <w:bdr w:val="none" w:sz="0" w:space="0" w:color="auto" w:frame="1"/>
              </w:rPr>
              <w:pPrChange w:id="58" w:author="Sheila Seelau" w:date="2022-03-02T21:21:00Z">
                <w:pPr>
                  <w:pStyle w:val="ListParagraph"/>
                  <w:numPr>
                    <w:numId w:val="6"/>
                  </w:numPr>
                  <w:spacing w:after="0" w:line="240" w:lineRule="auto"/>
                  <w:ind w:hanging="360"/>
                  <w:textAlignment w:val="baseline"/>
                </w:pPr>
              </w:pPrChange>
            </w:pPr>
            <w:del w:id="59" w:author="Kelsea Cid" w:date="2022-02-21T18:32:00Z">
              <w:r w:rsidRPr="0056691F" w:rsidDel="0056691F">
                <w:rPr>
                  <w:rFonts w:ascii="Century Gothic" w:eastAsia="Times New Roman" w:hAnsi="Century Gothic" w:cs="Times New Roman"/>
                  <w:strike/>
                  <w:color w:val="666666"/>
                  <w:sz w:val="21"/>
                  <w:szCs w:val="21"/>
                  <w:rPrChange w:id="60" w:author="Kelsea Cid" w:date="2022-02-21T18:32:00Z">
                    <w:rPr>
                      <w:rFonts w:ascii="Century Gothic" w:eastAsia="Times New Roman" w:hAnsi="Century Gothic" w:cs="Times New Roman"/>
                      <w:strike/>
                      <w:color w:val="FF0000"/>
                      <w:sz w:val="21"/>
                      <w:szCs w:val="21"/>
                    </w:rPr>
                  </w:rPrChange>
                </w:rPr>
                <w:delText>General Education</w:delText>
              </w:r>
              <w:r w:rsidRPr="0056691F" w:rsidDel="0056691F">
                <w:rPr>
                  <w:rFonts w:ascii="Century Gothic" w:eastAsia="Times New Roman" w:hAnsi="Century Gothic" w:cs="Times New Roman"/>
                  <w:color w:val="666666"/>
                  <w:sz w:val="21"/>
                  <w:szCs w:val="21"/>
                  <w:rPrChange w:id="61" w:author="Kelsea Cid" w:date="2022-02-21T18:32:00Z">
                    <w:rPr>
                      <w:rFonts w:ascii="Century Gothic" w:eastAsia="Times New Roman" w:hAnsi="Century Gothic" w:cs="Times New Roman"/>
                      <w:color w:val="FF0000"/>
                      <w:sz w:val="21"/>
                      <w:szCs w:val="21"/>
                    </w:rPr>
                  </w:rPrChange>
                </w:rPr>
                <w:delText xml:space="preserve"> </w:delText>
              </w:r>
            </w:del>
            <w:r w:rsidR="0063181D" w:rsidRPr="0056691F">
              <w:rPr>
                <w:rFonts w:ascii="Century Gothic" w:eastAsia="Times New Roman" w:hAnsi="Century Gothic" w:cs="Times New Roman"/>
                <w:color w:val="666666"/>
                <w:sz w:val="21"/>
                <w:szCs w:val="21"/>
                <w:rPrChange w:id="62" w:author="Kelsea Cid" w:date="2022-02-21T18:32:00Z">
                  <w:rPr>
                    <w:rFonts w:ascii="Century Gothic" w:eastAsia="Times New Roman" w:hAnsi="Century Gothic" w:cs="Times New Roman"/>
                    <w:color w:val="FF0000"/>
                    <w:sz w:val="21"/>
                    <w:szCs w:val="21"/>
                  </w:rPr>
                </w:rPrChange>
              </w:rPr>
              <w:t xml:space="preserve">General Education </w:t>
            </w:r>
            <w:ins w:id="63" w:author="Sheila Seelau" w:date="2022-03-02T21:19:00Z">
              <w:r w:rsidR="00125749">
                <w:rPr>
                  <w:rFonts w:ascii="Century Gothic" w:eastAsia="Times New Roman" w:hAnsi="Century Gothic" w:cs="Times New Roman"/>
                  <w:color w:val="666666"/>
                  <w:sz w:val="21"/>
                  <w:szCs w:val="21"/>
                </w:rPr>
                <w:t xml:space="preserve">Core </w:t>
              </w:r>
            </w:ins>
            <w:r w:rsidRPr="0056691F">
              <w:rPr>
                <w:rFonts w:ascii="Century Gothic" w:eastAsia="Times New Roman" w:hAnsi="Century Gothic" w:cs="Times New Roman"/>
                <w:color w:val="666666"/>
                <w:sz w:val="21"/>
                <w:szCs w:val="21"/>
              </w:rPr>
              <w:t xml:space="preserve">Humanities </w:t>
            </w:r>
            <w:del w:id="64" w:author="Sheila Seelau" w:date="2021-12-07T19:26:00Z">
              <w:r w:rsidRPr="0056691F" w:rsidDel="00CC38DF">
                <w:rPr>
                  <w:rFonts w:ascii="Century Gothic" w:eastAsia="Times New Roman" w:hAnsi="Century Gothic" w:cs="Times New Roman"/>
                  <w:color w:val="666666"/>
                  <w:sz w:val="21"/>
                  <w:szCs w:val="21"/>
                </w:rPr>
                <w:delText>-</w:delText>
              </w:r>
              <w:r w:rsidRPr="0056691F" w:rsidDel="00CC38DF">
                <w:rPr>
                  <w:rFonts w:ascii="Century Gothic" w:eastAsia="Times New Roman" w:hAnsi="Century Gothic" w:cs="Times New Roman"/>
                  <w:b/>
                  <w:bCs/>
                  <w:color w:val="666666"/>
                  <w:sz w:val="21"/>
                  <w:szCs w:val="21"/>
                  <w:bdr w:val="none" w:sz="0" w:space="0" w:color="auto" w:frame="1"/>
                </w:rPr>
                <w:delText> </w:delText>
              </w:r>
            </w:del>
            <w:r w:rsidRPr="0056691F">
              <w:rPr>
                <w:rFonts w:ascii="Century Gothic" w:eastAsia="Times New Roman" w:hAnsi="Century Gothic" w:cs="Times New Roman"/>
                <w:b/>
                <w:bCs/>
                <w:color w:val="666666"/>
                <w:sz w:val="21"/>
                <w:szCs w:val="21"/>
                <w:bdr w:val="none" w:sz="0" w:space="0" w:color="auto" w:frame="1"/>
              </w:rPr>
              <w:t>3 credits</w:t>
            </w:r>
            <w:del w:id="65" w:author="Sheila Seelau" w:date="2022-03-02T21:19:00Z">
              <w:r w:rsidR="00125749" w:rsidDel="00BF7A68">
                <w:rPr>
                  <w:rFonts w:ascii="Century Gothic" w:eastAsia="Times New Roman" w:hAnsi="Century Gothic" w:cs="Times New Roman"/>
                  <w:b/>
                  <w:bCs/>
                  <w:color w:val="666666"/>
                  <w:sz w:val="21"/>
                  <w:szCs w:val="21"/>
                  <w:bdr w:val="none" w:sz="0" w:space="0" w:color="auto" w:frame="1"/>
                </w:rPr>
                <w:delText xml:space="preserve"> *</w:delText>
              </w:r>
            </w:del>
          </w:p>
          <w:p w14:paraId="5100EA15" w14:textId="25D44987" w:rsidR="00BF7A68" w:rsidRPr="00BF7A68" w:rsidRDefault="0063181D" w:rsidP="00BF7A68">
            <w:pPr>
              <w:pStyle w:val="ListParagraph"/>
              <w:numPr>
                <w:ilvl w:val="0"/>
                <w:numId w:val="6"/>
              </w:numPr>
              <w:spacing w:after="120" w:line="240" w:lineRule="auto"/>
              <w:ind w:left="720"/>
              <w:contextualSpacing w:val="0"/>
              <w:textAlignment w:val="baseline"/>
              <w:rPr>
                <w:ins w:id="66" w:author="Sheila Seelau" w:date="2022-03-02T21:20:00Z"/>
                <w:rFonts w:ascii="Century Gothic" w:eastAsia="Times New Roman" w:hAnsi="Century Gothic" w:cs="Times New Roman"/>
                <w:bCs/>
                <w:color w:val="666666"/>
                <w:sz w:val="21"/>
                <w:szCs w:val="21"/>
                <w:bdr w:val="none" w:sz="0" w:space="0" w:color="auto" w:frame="1"/>
                <w:rPrChange w:id="67" w:author="Sheila Seelau" w:date="2022-03-02T21:20:00Z">
                  <w:rPr>
                    <w:ins w:id="68" w:author="Sheila Seelau" w:date="2022-03-02T21:20:00Z"/>
                    <w:rFonts w:ascii="Century Gothic" w:eastAsia="Times New Roman" w:hAnsi="Century Gothic" w:cs="Times New Roman"/>
                    <w:b/>
                    <w:bCs/>
                    <w:color w:val="666666"/>
                    <w:sz w:val="21"/>
                    <w:szCs w:val="21"/>
                    <w:bdr w:val="none" w:sz="0" w:space="0" w:color="auto" w:frame="1"/>
                  </w:rPr>
                </w:rPrChange>
              </w:rPr>
              <w:pPrChange w:id="69" w:author="Sheila Seelau" w:date="2022-03-02T21:21:00Z">
                <w:pPr>
                  <w:pStyle w:val="ListParagraph"/>
                  <w:numPr>
                    <w:numId w:val="6"/>
                  </w:numPr>
                  <w:spacing w:after="0" w:line="240" w:lineRule="auto"/>
                  <w:ind w:hanging="360"/>
                  <w:textAlignment w:val="baseline"/>
                </w:pPr>
              </w:pPrChange>
            </w:pPr>
            <w:r w:rsidRPr="0056691F">
              <w:rPr>
                <w:rFonts w:ascii="Century Gothic" w:eastAsia="Times New Roman" w:hAnsi="Century Gothic" w:cs="Times New Roman"/>
                <w:bCs/>
                <w:color w:val="666666"/>
                <w:sz w:val="21"/>
                <w:szCs w:val="21"/>
                <w:bdr w:val="none" w:sz="0" w:space="0" w:color="auto" w:frame="1"/>
                <w:rPrChange w:id="70" w:author="Kelsea Cid" w:date="2022-02-21T18:32:00Z">
                  <w:rPr>
                    <w:rFonts w:ascii="Century Gothic" w:eastAsia="Times New Roman" w:hAnsi="Century Gothic" w:cs="Times New Roman"/>
                    <w:bCs/>
                    <w:color w:val="FF0000"/>
                    <w:sz w:val="21"/>
                    <w:szCs w:val="21"/>
                    <w:bdr w:val="none" w:sz="0" w:space="0" w:color="auto" w:frame="1"/>
                  </w:rPr>
                </w:rPrChange>
              </w:rPr>
              <w:t xml:space="preserve">General Education </w:t>
            </w:r>
            <w:ins w:id="71" w:author="Sheila Seelau" w:date="2022-03-02T21:19:00Z">
              <w:r w:rsidR="00125749">
                <w:rPr>
                  <w:rFonts w:ascii="Century Gothic" w:eastAsia="Times New Roman" w:hAnsi="Century Gothic" w:cs="Times New Roman"/>
                  <w:bCs/>
                  <w:color w:val="666666"/>
                  <w:sz w:val="21"/>
                  <w:szCs w:val="21"/>
                  <w:bdr w:val="none" w:sz="0" w:space="0" w:color="auto" w:frame="1"/>
                </w:rPr>
                <w:t xml:space="preserve">Core </w:t>
              </w:r>
            </w:ins>
            <w:r w:rsidR="00125749">
              <w:rPr>
                <w:rFonts w:ascii="Century Gothic" w:eastAsia="Times New Roman" w:hAnsi="Century Gothic" w:cs="Times New Roman"/>
                <w:bCs/>
                <w:color w:val="666666"/>
                <w:sz w:val="21"/>
                <w:szCs w:val="21"/>
                <w:bdr w:val="none" w:sz="0" w:space="0" w:color="auto" w:frame="1"/>
              </w:rPr>
              <w:t xml:space="preserve">Social </w:t>
            </w:r>
            <w:r w:rsidR="00A80136" w:rsidRPr="0056691F">
              <w:rPr>
                <w:rFonts w:ascii="Century Gothic" w:eastAsia="Times New Roman" w:hAnsi="Century Gothic" w:cs="Times New Roman"/>
                <w:bCs/>
                <w:color w:val="666666"/>
                <w:sz w:val="21"/>
                <w:szCs w:val="21"/>
                <w:bdr w:val="none" w:sz="0" w:space="0" w:color="auto" w:frame="1"/>
                <w:rPrChange w:id="72" w:author="Kelsea Cid" w:date="2022-02-21T18:32:00Z">
                  <w:rPr>
                    <w:rFonts w:ascii="Century Gothic" w:eastAsia="Times New Roman" w:hAnsi="Century Gothic" w:cs="Times New Roman"/>
                    <w:bCs/>
                    <w:color w:val="FF0000"/>
                    <w:sz w:val="21"/>
                    <w:szCs w:val="21"/>
                    <w:bdr w:val="none" w:sz="0" w:space="0" w:color="auto" w:frame="1"/>
                  </w:rPr>
                </w:rPrChange>
              </w:rPr>
              <w:t>Sciences</w:t>
            </w:r>
            <w:ins w:id="73" w:author="Sheila Seelau" w:date="2022-03-02T21:21:00Z">
              <w:r w:rsidR="00BF7A68">
                <w:rPr>
                  <w:rFonts w:ascii="Century Gothic" w:eastAsia="Times New Roman" w:hAnsi="Century Gothic" w:cs="Times New Roman"/>
                  <w:bCs/>
                  <w:color w:val="666666"/>
                  <w:sz w:val="21"/>
                  <w:szCs w:val="21"/>
                  <w:bdr w:val="none" w:sz="0" w:space="0" w:color="auto" w:frame="1"/>
                </w:rPr>
                <w:t xml:space="preserve"> </w:t>
              </w:r>
              <w:r w:rsidR="00BF7A68" w:rsidRPr="001F4C22">
                <w:rPr>
                  <w:rFonts w:ascii="Century Gothic" w:eastAsia="Times New Roman" w:hAnsi="Century Gothic" w:cs="Times New Roman"/>
                  <w:color w:val="666666"/>
                  <w:sz w:val="21"/>
                  <w:szCs w:val="21"/>
                </w:rPr>
                <w:t>(Students required by F.A.C. 6A-10.02413 to demonstrate Civic Literacy should take AMH 2020 or POS 2041)</w:t>
              </w:r>
            </w:ins>
            <w:del w:id="74" w:author="Sheila Seelau" w:date="2021-12-07T19:26:00Z">
              <w:r w:rsidR="00A80136" w:rsidRPr="0056691F" w:rsidDel="00CC38DF">
                <w:rPr>
                  <w:rFonts w:ascii="Century Gothic" w:eastAsia="Times New Roman" w:hAnsi="Century Gothic" w:cs="Times New Roman"/>
                  <w:bCs/>
                  <w:color w:val="666666"/>
                  <w:sz w:val="21"/>
                  <w:szCs w:val="21"/>
                  <w:bdr w:val="none" w:sz="0" w:space="0" w:color="auto" w:frame="1"/>
                  <w:rPrChange w:id="75" w:author="Kelsea Cid" w:date="2022-02-21T18:32:00Z">
                    <w:rPr>
                      <w:rFonts w:ascii="Century Gothic" w:eastAsia="Times New Roman" w:hAnsi="Century Gothic" w:cs="Times New Roman"/>
                      <w:bCs/>
                      <w:color w:val="FF0000"/>
                      <w:sz w:val="21"/>
                      <w:szCs w:val="21"/>
                      <w:bdr w:val="none" w:sz="0" w:space="0" w:color="auto" w:frame="1"/>
                    </w:rPr>
                  </w:rPrChange>
                </w:rPr>
                <w:delText>–</w:delText>
              </w:r>
            </w:del>
            <w:r w:rsidR="00A80136" w:rsidRPr="0056691F">
              <w:rPr>
                <w:rFonts w:ascii="Century Gothic" w:eastAsia="Times New Roman" w:hAnsi="Century Gothic" w:cs="Times New Roman"/>
                <w:bCs/>
                <w:color w:val="666666"/>
                <w:sz w:val="21"/>
                <w:szCs w:val="21"/>
                <w:bdr w:val="none" w:sz="0" w:space="0" w:color="auto" w:frame="1"/>
                <w:rPrChange w:id="76" w:author="Kelsea Cid" w:date="2022-02-21T18:32:00Z">
                  <w:rPr>
                    <w:rFonts w:ascii="Century Gothic" w:eastAsia="Times New Roman" w:hAnsi="Century Gothic" w:cs="Times New Roman"/>
                    <w:bCs/>
                    <w:color w:val="FF0000"/>
                    <w:sz w:val="21"/>
                    <w:szCs w:val="21"/>
                    <w:bdr w:val="none" w:sz="0" w:space="0" w:color="auto" w:frame="1"/>
                  </w:rPr>
                </w:rPrChange>
              </w:rPr>
              <w:t xml:space="preserve"> </w:t>
            </w:r>
            <w:r w:rsidR="00A80136" w:rsidRPr="0056691F">
              <w:rPr>
                <w:rFonts w:ascii="Century Gothic" w:eastAsia="Times New Roman" w:hAnsi="Century Gothic" w:cs="Times New Roman"/>
                <w:b/>
                <w:bCs/>
                <w:color w:val="666666"/>
                <w:sz w:val="21"/>
                <w:szCs w:val="21"/>
                <w:bdr w:val="none" w:sz="0" w:space="0" w:color="auto" w:frame="1"/>
                <w:rPrChange w:id="77" w:author="Kelsea Cid" w:date="2022-02-21T18:32:00Z">
                  <w:rPr>
                    <w:rFonts w:ascii="Century Gothic" w:eastAsia="Times New Roman" w:hAnsi="Century Gothic" w:cs="Times New Roman"/>
                    <w:b/>
                    <w:bCs/>
                    <w:color w:val="FF0000"/>
                    <w:sz w:val="21"/>
                    <w:szCs w:val="21"/>
                    <w:bdr w:val="none" w:sz="0" w:space="0" w:color="auto" w:frame="1"/>
                  </w:rPr>
                </w:rPrChange>
              </w:rPr>
              <w:t>3 credits</w:t>
            </w:r>
            <w:del w:id="78" w:author="Sheila Seelau" w:date="2022-03-02T21:19:00Z">
              <w:r w:rsidR="00125749" w:rsidDel="00BF7A68">
                <w:rPr>
                  <w:rFonts w:ascii="Century Gothic" w:eastAsia="Times New Roman" w:hAnsi="Century Gothic" w:cs="Times New Roman"/>
                  <w:b/>
                  <w:bCs/>
                  <w:color w:val="666666"/>
                  <w:sz w:val="21"/>
                  <w:szCs w:val="21"/>
                  <w:bdr w:val="none" w:sz="0" w:space="0" w:color="auto" w:frame="1"/>
                </w:rPr>
                <w:delText xml:space="preserve"> *</w:delText>
              </w:r>
            </w:del>
          </w:p>
          <w:p w14:paraId="6767B63B" w14:textId="6485664F" w:rsidR="00BF7A68" w:rsidRPr="00125749" w:rsidDel="00BF7A68" w:rsidRDefault="00BF7A68" w:rsidP="00BF7A68">
            <w:pPr>
              <w:pStyle w:val="ListParagraph"/>
              <w:numPr>
                <w:ilvl w:val="0"/>
                <w:numId w:val="6"/>
              </w:numPr>
              <w:spacing w:after="120" w:line="240" w:lineRule="auto"/>
              <w:ind w:left="720"/>
              <w:contextualSpacing w:val="0"/>
              <w:textAlignment w:val="baseline"/>
              <w:rPr>
                <w:del w:id="79" w:author="Sheila Seelau" w:date="2022-03-02T21:22:00Z"/>
                <w:rFonts w:ascii="Century Gothic" w:eastAsia="Times New Roman" w:hAnsi="Century Gothic" w:cs="Times New Roman"/>
                <w:bCs/>
                <w:color w:val="666666"/>
                <w:sz w:val="21"/>
                <w:szCs w:val="21"/>
                <w:bdr w:val="none" w:sz="0" w:space="0" w:color="auto" w:frame="1"/>
              </w:rPr>
              <w:pPrChange w:id="80" w:author="Sheila Seelau" w:date="2022-03-02T21:21:00Z">
                <w:pPr>
                  <w:pStyle w:val="ListParagraph"/>
                  <w:numPr>
                    <w:numId w:val="6"/>
                  </w:numPr>
                  <w:spacing w:after="0" w:line="240" w:lineRule="auto"/>
                  <w:ind w:hanging="360"/>
                  <w:textAlignment w:val="baseline"/>
                </w:pPr>
              </w:pPrChange>
            </w:pPr>
            <w:ins w:id="81" w:author="Sheila Seelau" w:date="2022-03-02T21:20:00Z">
              <w:r w:rsidRPr="001F4C22">
                <w:rPr>
                  <w:rFonts w:ascii="Century Gothic" w:eastAsia="Times New Roman" w:hAnsi="Century Gothic" w:cs="Times New Roman"/>
                  <w:color w:val="666666"/>
                  <w:sz w:val="21"/>
                  <w:szCs w:val="21"/>
                </w:rPr>
                <w:t xml:space="preserve">General Education Core </w:t>
              </w:r>
            </w:ins>
            <w:ins w:id="82" w:author="Sheila Seelau" w:date="2022-03-02T21:21:00Z">
              <w:r>
                <w:rPr>
                  <w:rFonts w:ascii="Century Gothic" w:eastAsia="Times New Roman" w:hAnsi="Century Gothic" w:cs="Times New Roman"/>
                  <w:color w:val="666666"/>
                  <w:sz w:val="21"/>
                  <w:szCs w:val="21"/>
                </w:rPr>
                <w:t xml:space="preserve">Natural </w:t>
              </w:r>
            </w:ins>
            <w:ins w:id="83" w:author="Sheila Seelau" w:date="2022-03-02T21:20:00Z">
              <w:r w:rsidRPr="001F4C22">
                <w:rPr>
                  <w:rFonts w:ascii="Century Gothic" w:eastAsia="Times New Roman" w:hAnsi="Century Gothic" w:cs="Times New Roman"/>
                  <w:color w:val="666666"/>
                  <w:sz w:val="21"/>
                  <w:szCs w:val="21"/>
                </w:rPr>
                <w:t>Sciences</w:t>
              </w:r>
              <w:r w:rsidRPr="001F4C22">
                <w:rPr>
                  <w:rFonts w:ascii="Century Gothic" w:hAnsi="Century Gothic"/>
                  <w:color w:val="666666"/>
                </w:rPr>
                <w:t xml:space="preserve"> </w:t>
              </w:r>
              <w:r w:rsidRPr="001F4C22">
                <w:rPr>
                  <w:rFonts w:ascii="inherit" w:eastAsia="Times New Roman" w:hAnsi="inherit" w:cs="Times New Roman"/>
                  <w:b/>
                  <w:color w:val="666666"/>
                  <w:sz w:val="21"/>
                  <w:szCs w:val="21"/>
                </w:rPr>
                <w:t>3 credits</w:t>
              </w:r>
            </w:ins>
          </w:p>
          <w:p w14:paraId="7C74E61E" w14:textId="77777777" w:rsidR="00125749" w:rsidRPr="00BF7A68" w:rsidRDefault="00125749" w:rsidP="00BF7A68">
            <w:pPr>
              <w:pStyle w:val="ListParagraph"/>
              <w:numPr>
                <w:ilvl w:val="0"/>
                <w:numId w:val="6"/>
              </w:numPr>
              <w:spacing w:after="120" w:line="240" w:lineRule="auto"/>
              <w:ind w:left="720"/>
              <w:contextualSpacing w:val="0"/>
              <w:textAlignment w:val="baseline"/>
              <w:rPr>
                <w:rFonts w:ascii="Century Gothic" w:eastAsia="Times New Roman" w:hAnsi="Century Gothic" w:cs="Times New Roman"/>
                <w:bCs/>
                <w:color w:val="666666"/>
                <w:sz w:val="21"/>
                <w:szCs w:val="21"/>
                <w:bdr w:val="none" w:sz="0" w:space="0" w:color="auto" w:frame="1"/>
                <w:rPrChange w:id="84" w:author="Sheila Seelau" w:date="2022-03-02T21:22:00Z">
                  <w:rPr>
                    <w:bdr w:val="none" w:sz="0" w:space="0" w:color="auto" w:frame="1"/>
                  </w:rPr>
                </w:rPrChange>
              </w:rPr>
              <w:pPrChange w:id="85" w:author="Sheila Seelau" w:date="2022-03-02T21:22:00Z">
                <w:pPr>
                  <w:pStyle w:val="ListParagraph"/>
                  <w:numPr>
                    <w:numId w:val="6"/>
                  </w:numPr>
                  <w:spacing w:after="0" w:line="240" w:lineRule="auto"/>
                  <w:ind w:hanging="360"/>
                  <w:textAlignment w:val="baseline"/>
                </w:pPr>
              </w:pPrChange>
            </w:pPr>
          </w:p>
          <w:p w14:paraId="2624CE28" w14:textId="12A26FA9" w:rsidR="00125749" w:rsidRPr="00125749" w:rsidDel="00BF7A68" w:rsidRDefault="00125749" w:rsidP="00125749">
            <w:pPr>
              <w:spacing w:after="0" w:line="240" w:lineRule="auto"/>
              <w:ind w:left="360"/>
              <w:textAlignment w:val="baseline"/>
              <w:rPr>
                <w:del w:id="86" w:author="Sheila Seelau" w:date="2022-03-02T21:19:00Z"/>
                <w:rFonts w:ascii="Century Gothic" w:eastAsia="Times New Roman" w:hAnsi="Century Gothic" w:cs="Times New Roman"/>
                <w:bCs/>
                <w:color w:val="666666"/>
                <w:sz w:val="21"/>
                <w:szCs w:val="21"/>
                <w:bdr w:val="none" w:sz="0" w:space="0" w:color="auto" w:frame="1"/>
                <w:rPrChange w:id="87" w:author="Kelsea Cid" w:date="2022-02-21T18:32:00Z">
                  <w:rPr>
                    <w:del w:id="88" w:author="Sheila Seelau" w:date="2022-03-02T21:19:00Z"/>
                    <w:rFonts w:ascii="Century Gothic" w:eastAsia="Times New Roman" w:hAnsi="Century Gothic" w:cs="Times New Roman"/>
                    <w:bCs/>
                    <w:color w:val="FF0000"/>
                    <w:sz w:val="21"/>
                    <w:szCs w:val="21"/>
                    <w:bdr w:val="none" w:sz="0" w:space="0" w:color="auto" w:frame="1"/>
                  </w:rPr>
                </w:rPrChange>
              </w:rPr>
            </w:pPr>
            <w:del w:id="89" w:author="Sheila Seelau" w:date="2022-03-02T21:19:00Z">
              <w:r w:rsidDel="00BF7A68">
                <w:rPr>
                  <w:rFonts w:ascii="Century Gothic" w:eastAsia="Times New Roman" w:hAnsi="Century Gothic" w:cs="Times New Roman"/>
                  <w:bCs/>
                  <w:color w:val="666666"/>
                  <w:sz w:val="21"/>
                  <w:szCs w:val="21"/>
                  <w:bdr w:val="none" w:sz="0" w:space="0" w:color="auto" w:frame="1"/>
                </w:rPr>
                <w:delText>*Please refer to the General Education Program Guide</w:delText>
              </w:r>
            </w:del>
          </w:p>
          <w:p w14:paraId="7373F7C8" w14:textId="77777777" w:rsidR="00A80136" w:rsidRPr="00A80136" w:rsidRDefault="00A80136" w:rsidP="00A80136">
            <w:pPr>
              <w:spacing w:after="0" w:line="240" w:lineRule="auto"/>
              <w:textAlignment w:val="baseline"/>
              <w:rPr>
                <w:rFonts w:ascii="inherit" w:eastAsia="Times New Roman" w:hAnsi="inherit" w:cs="Times New Roman"/>
                <w:color w:val="666666"/>
                <w:sz w:val="18"/>
                <w:szCs w:val="18"/>
              </w:rPr>
            </w:pPr>
          </w:p>
          <w:p w14:paraId="42F59B6F" w14:textId="695BAA98" w:rsidR="00A80136" w:rsidRPr="00A80136" w:rsidRDefault="00A80136" w:rsidP="00A80136">
            <w:pPr>
              <w:spacing w:after="0" w:line="240" w:lineRule="auto"/>
              <w:textAlignment w:val="baseline"/>
              <w:outlineLvl w:val="1"/>
              <w:rPr>
                <w:rFonts w:ascii="Century Gothic" w:eastAsia="Times New Roman" w:hAnsi="Century Gothic" w:cs="Times New Roman"/>
                <w:b/>
                <w:bCs/>
                <w:color w:val="734E8E"/>
                <w:sz w:val="30"/>
                <w:szCs w:val="30"/>
              </w:rPr>
            </w:pPr>
            <w:bookmarkStart w:id="90" w:name="ParalegalStudiesASDegreeCoreRequirements"/>
            <w:bookmarkEnd w:id="90"/>
            <w:del w:id="91" w:author="Kelsea Cid" w:date="2022-02-21T18:31:00Z">
              <w:r w:rsidRPr="00A80136" w:rsidDel="0056691F">
                <w:rPr>
                  <w:rFonts w:ascii="Century Gothic" w:eastAsia="Times New Roman" w:hAnsi="Century Gothic" w:cs="Times New Roman"/>
                  <w:b/>
                  <w:bCs/>
                  <w:color w:val="734E8E"/>
                  <w:sz w:val="30"/>
                  <w:szCs w:val="30"/>
                </w:rPr>
                <w:delText>Paralegal Studies</w:delText>
              </w:r>
            </w:del>
            <w:del w:id="92" w:author="Sheila Seelau" w:date="2022-03-02T21:21:00Z">
              <w:r w:rsidRPr="00A80136" w:rsidDel="00BF7A68">
                <w:rPr>
                  <w:rFonts w:ascii="Century Gothic" w:eastAsia="Times New Roman" w:hAnsi="Century Gothic" w:cs="Times New Roman"/>
                  <w:b/>
                  <w:bCs/>
                  <w:color w:val="734E8E"/>
                  <w:sz w:val="30"/>
                  <w:szCs w:val="30"/>
                </w:rPr>
                <w:delText>,</w:delText>
              </w:r>
              <w:r w:rsidR="00125749" w:rsidDel="00BF7A68">
                <w:rPr>
                  <w:rFonts w:ascii="Century Gothic" w:eastAsia="Times New Roman" w:hAnsi="Century Gothic" w:cs="Times New Roman"/>
                  <w:b/>
                  <w:bCs/>
                  <w:color w:val="734E8E"/>
                  <w:sz w:val="30"/>
                  <w:szCs w:val="30"/>
                </w:rPr>
                <w:delText xml:space="preserve"> AS Degree Core</w:delText>
              </w:r>
            </w:del>
            <w:ins w:id="93" w:author="Sheila Seelau" w:date="2022-03-02T21:21:00Z">
              <w:r w:rsidR="00BF7A68">
                <w:rPr>
                  <w:rFonts w:ascii="Century Gothic" w:eastAsia="Times New Roman" w:hAnsi="Century Gothic" w:cs="Times New Roman"/>
                  <w:b/>
                  <w:bCs/>
                  <w:color w:val="734E8E"/>
                  <w:sz w:val="30"/>
                  <w:szCs w:val="30"/>
                </w:rPr>
                <w:t>Program</w:t>
              </w:r>
            </w:ins>
            <w:r w:rsidR="00125749">
              <w:rPr>
                <w:rFonts w:ascii="Century Gothic" w:eastAsia="Times New Roman" w:hAnsi="Century Gothic" w:cs="Times New Roman"/>
                <w:b/>
                <w:bCs/>
                <w:color w:val="734E8E"/>
                <w:sz w:val="30"/>
                <w:szCs w:val="30"/>
              </w:rPr>
              <w:t xml:space="preserve"> </w:t>
            </w:r>
            <w:r w:rsidRPr="00A80136">
              <w:rPr>
                <w:rFonts w:ascii="Century Gothic" w:eastAsia="Times New Roman" w:hAnsi="Century Gothic" w:cs="Times New Roman"/>
                <w:b/>
                <w:bCs/>
                <w:color w:val="734E8E"/>
                <w:sz w:val="30"/>
                <w:szCs w:val="30"/>
              </w:rPr>
              <w:t>Requirements: 43 Credit Hours</w:t>
            </w:r>
          </w:p>
          <w:p w14:paraId="6358BAD4" w14:textId="77777777" w:rsidR="00A80136" w:rsidRPr="00A80136" w:rsidRDefault="00BF7A68" w:rsidP="00A80136">
            <w:pPr>
              <w:spacing w:after="0" w:line="240" w:lineRule="auto"/>
              <w:textAlignment w:val="baseline"/>
              <w:rPr>
                <w:rFonts w:ascii="inherit" w:eastAsia="Times New Roman" w:hAnsi="inherit" w:cs="Times New Roman"/>
                <w:color w:val="666666"/>
                <w:sz w:val="18"/>
                <w:szCs w:val="18"/>
              </w:rPr>
            </w:pPr>
            <w:r>
              <w:rPr>
                <w:rFonts w:ascii="inherit" w:eastAsia="Times New Roman" w:hAnsi="inherit" w:cs="Times New Roman"/>
                <w:noProof/>
                <w:color w:val="666666"/>
                <w:sz w:val="18"/>
                <w:szCs w:val="18"/>
              </w:rPr>
              <w:pict w14:anchorId="0A68A572">
                <v:rect id="_x0000_i1027" alt="" style="width:468pt;height:.05pt;mso-width-percent:0;mso-height-percent:0;mso-width-percent:0;mso-height-percent:0" o:hralign="center" o:hrstd="t" o:hr="t" fillcolor="#a0a0a0" stroked="f"/>
              </w:pict>
            </w:r>
          </w:p>
          <w:p w14:paraId="5E04381F"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9" w:history="1">
              <w:r w:rsidR="00A80136" w:rsidRPr="00A80136">
                <w:rPr>
                  <w:rFonts w:ascii="Century Gothic" w:eastAsia="Times New Roman" w:hAnsi="Century Gothic" w:cs="Times New Roman"/>
                  <w:color w:val="41A5A3"/>
                  <w:sz w:val="21"/>
                  <w:szCs w:val="21"/>
                  <w:bdr w:val="none" w:sz="0" w:space="0" w:color="auto" w:frame="1"/>
                </w:rPr>
                <w:t>BUL 2241 - Business Law</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62E9E6AF"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10" w:history="1">
              <w:r w:rsidR="00A80136" w:rsidRPr="00A80136">
                <w:rPr>
                  <w:rFonts w:ascii="Century Gothic" w:eastAsia="Times New Roman" w:hAnsi="Century Gothic" w:cs="Times New Roman"/>
                  <w:color w:val="41A5A3"/>
                  <w:sz w:val="21"/>
                  <w:szCs w:val="21"/>
                  <w:bdr w:val="none" w:sz="0" w:space="0" w:color="auto" w:frame="1"/>
                </w:rPr>
                <w:t>CGS 1100 - Computer Applications for Business</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4243B738"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11" w:history="1">
              <w:r w:rsidR="00A80136" w:rsidRPr="00A80136">
                <w:rPr>
                  <w:rFonts w:ascii="Century Gothic" w:eastAsia="Times New Roman" w:hAnsi="Century Gothic" w:cs="Times New Roman"/>
                  <w:color w:val="41A5A3"/>
                  <w:sz w:val="21"/>
                  <w:szCs w:val="21"/>
                  <w:bdr w:val="none" w:sz="0" w:space="0" w:color="auto" w:frame="1"/>
                </w:rPr>
                <w:t>CJL 2100 - Criminal Law</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3AD8AB8C"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12" w:history="1">
              <w:r w:rsidR="00A80136" w:rsidRPr="00A80136">
                <w:rPr>
                  <w:rFonts w:ascii="Century Gothic" w:eastAsia="Times New Roman" w:hAnsi="Century Gothic" w:cs="Times New Roman"/>
                  <w:color w:val="41A5A3"/>
                  <w:sz w:val="21"/>
                  <w:szCs w:val="21"/>
                  <w:bdr w:val="none" w:sz="0" w:space="0" w:color="auto" w:frame="1"/>
                </w:rPr>
                <w:t>PLA 1003 - Introduction to Paralegal Studies</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2539E949"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13" w:history="1">
              <w:r w:rsidR="00A80136" w:rsidRPr="00A80136">
                <w:rPr>
                  <w:rFonts w:ascii="Century Gothic" w:eastAsia="Times New Roman" w:hAnsi="Century Gothic" w:cs="Times New Roman"/>
                  <w:color w:val="41A5A3"/>
                  <w:sz w:val="21"/>
                  <w:szCs w:val="21"/>
                  <w:bdr w:val="none" w:sz="0" w:space="0" w:color="auto" w:frame="1"/>
                </w:rPr>
                <w:t>PLA 1103 - Legal Research and Writing I</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39B75DAD"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14" w:history="1">
              <w:r w:rsidR="00A80136" w:rsidRPr="00A80136">
                <w:rPr>
                  <w:rFonts w:ascii="Century Gothic" w:eastAsia="Times New Roman" w:hAnsi="Century Gothic" w:cs="Times New Roman"/>
                  <w:color w:val="41A5A3"/>
                  <w:sz w:val="21"/>
                  <w:szCs w:val="21"/>
                  <w:bdr w:val="none" w:sz="0" w:space="0" w:color="auto" w:frame="1"/>
                </w:rPr>
                <w:t>PLA 2114 - Legal Research and Writing II</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4A918C9D"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15" w:history="1">
              <w:r w:rsidR="00A80136" w:rsidRPr="00A80136">
                <w:rPr>
                  <w:rFonts w:ascii="Century Gothic" w:eastAsia="Times New Roman" w:hAnsi="Century Gothic" w:cs="Times New Roman"/>
                  <w:color w:val="41A5A3"/>
                  <w:sz w:val="21"/>
                  <w:szCs w:val="21"/>
                  <w:bdr w:val="none" w:sz="0" w:space="0" w:color="auto" w:frame="1"/>
                </w:rPr>
                <w:t>PLA 2200 - Litigation</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4CCC49E9"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16" w:history="1">
              <w:r w:rsidR="00A80136" w:rsidRPr="00A80136">
                <w:rPr>
                  <w:rFonts w:ascii="Century Gothic" w:eastAsia="Times New Roman" w:hAnsi="Century Gothic" w:cs="Times New Roman"/>
                  <w:color w:val="41A5A3"/>
                  <w:sz w:val="21"/>
                  <w:szCs w:val="21"/>
                  <w:bdr w:val="none" w:sz="0" w:space="0" w:color="auto" w:frame="1"/>
                </w:rPr>
                <w:t>PLA 2202 - Torts</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543C588B"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17" w:history="1">
              <w:r w:rsidR="00A80136" w:rsidRPr="00A80136">
                <w:rPr>
                  <w:rFonts w:ascii="Century Gothic" w:eastAsia="Times New Roman" w:hAnsi="Century Gothic" w:cs="Times New Roman"/>
                  <w:color w:val="41A5A3"/>
                  <w:sz w:val="21"/>
                  <w:szCs w:val="21"/>
                  <w:bdr w:val="none" w:sz="0" w:space="0" w:color="auto" w:frame="1"/>
                </w:rPr>
                <w:t>PLA 2600 - Wills, Trusts, and Probate Administration</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2A1DB1BA"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18" w:history="1">
              <w:r w:rsidR="00A80136" w:rsidRPr="00A80136">
                <w:rPr>
                  <w:rFonts w:ascii="Century Gothic" w:eastAsia="Times New Roman" w:hAnsi="Century Gothic" w:cs="Times New Roman"/>
                  <w:color w:val="41A5A3"/>
                  <w:sz w:val="21"/>
                  <w:szCs w:val="21"/>
                  <w:bdr w:val="none" w:sz="0" w:space="0" w:color="auto" w:frame="1"/>
                </w:rPr>
                <w:t>PLA 2610 - Real Estate Law and Property</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5037EF41"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19" w:history="1">
              <w:r w:rsidR="00A80136" w:rsidRPr="00A80136">
                <w:rPr>
                  <w:rFonts w:ascii="Century Gothic" w:eastAsia="Times New Roman" w:hAnsi="Century Gothic" w:cs="Times New Roman"/>
                  <w:color w:val="41A5A3"/>
                  <w:sz w:val="21"/>
                  <w:szCs w:val="21"/>
                  <w:bdr w:val="none" w:sz="0" w:space="0" w:color="auto" w:frame="1"/>
                </w:rPr>
                <w:t>PLA 2763 - Law Office Management</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0CE283C8"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20" w:history="1">
              <w:r w:rsidR="00A80136" w:rsidRPr="00A80136">
                <w:rPr>
                  <w:rFonts w:ascii="Century Gothic" w:eastAsia="Times New Roman" w:hAnsi="Century Gothic" w:cs="Times New Roman"/>
                  <w:color w:val="41A5A3"/>
                  <w:sz w:val="21"/>
                  <w:szCs w:val="21"/>
                  <w:bdr w:val="none" w:sz="0" w:space="0" w:color="auto" w:frame="1"/>
                </w:rPr>
                <w:t>PLA 2800 - Family Law</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68E64A19" w14:textId="77777777" w:rsidR="00A80136" w:rsidRPr="00A429F5" w:rsidRDefault="00BF7A68" w:rsidP="00A80136">
            <w:pPr>
              <w:numPr>
                <w:ilvl w:val="0"/>
                <w:numId w:val="1"/>
              </w:numPr>
              <w:spacing w:after="0" w:line="240" w:lineRule="auto"/>
              <w:textAlignment w:val="baseline"/>
              <w:rPr>
                <w:rFonts w:ascii="inherit" w:eastAsia="Times New Roman" w:hAnsi="inherit" w:cs="Times New Roman"/>
                <w:color w:val="666666"/>
                <w:sz w:val="20"/>
                <w:szCs w:val="20"/>
              </w:rPr>
            </w:pPr>
            <w:hyperlink r:id="rId21" w:history="1">
              <w:r w:rsidR="00A80136" w:rsidRPr="00A80136">
                <w:rPr>
                  <w:rFonts w:ascii="Century Gothic" w:eastAsia="Times New Roman" w:hAnsi="Century Gothic" w:cs="Times New Roman"/>
                  <w:color w:val="41A5A3"/>
                  <w:sz w:val="21"/>
                  <w:szCs w:val="21"/>
                  <w:bdr w:val="none" w:sz="0" w:space="0" w:color="auto" w:frame="1"/>
                </w:rPr>
                <w:t>PLA 2880 - Constitutional Law</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65B594FE" w14:textId="77777777" w:rsidR="00A80136" w:rsidRPr="00A80136" w:rsidRDefault="00BF7A68" w:rsidP="00A80136">
            <w:pPr>
              <w:numPr>
                <w:ilvl w:val="0"/>
                <w:numId w:val="1"/>
              </w:numPr>
              <w:spacing w:after="0" w:line="240" w:lineRule="auto"/>
              <w:textAlignment w:val="baseline"/>
              <w:rPr>
                <w:rFonts w:ascii="inherit" w:eastAsia="Times New Roman" w:hAnsi="inherit" w:cs="Times New Roman"/>
                <w:color w:val="666666"/>
                <w:sz w:val="18"/>
                <w:szCs w:val="18"/>
              </w:rPr>
            </w:pPr>
            <w:hyperlink r:id="rId22" w:history="1">
              <w:r w:rsidR="00A80136" w:rsidRPr="00A80136">
                <w:rPr>
                  <w:rFonts w:ascii="Century Gothic" w:eastAsia="Times New Roman" w:hAnsi="Century Gothic" w:cs="Times New Roman"/>
                  <w:color w:val="41A5A3"/>
                  <w:sz w:val="21"/>
                  <w:szCs w:val="21"/>
                  <w:bdr w:val="none" w:sz="0" w:space="0" w:color="auto" w:frame="1"/>
                </w:rPr>
                <w:t>PLA 2930 - Capstone-Portfolio</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1 credit</w:t>
            </w:r>
          </w:p>
          <w:p w14:paraId="058B4EE5" w14:textId="6807FC2B" w:rsidR="00CC38DF" w:rsidRPr="00CC38DF" w:rsidRDefault="00BF7A68" w:rsidP="00CC38DF">
            <w:pPr>
              <w:numPr>
                <w:ilvl w:val="0"/>
                <w:numId w:val="1"/>
              </w:numPr>
              <w:spacing w:after="0" w:line="240" w:lineRule="auto"/>
              <w:textAlignment w:val="baseline"/>
              <w:rPr>
                <w:ins w:id="94" w:author="Sheila Seelau" w:date="2021-12-07T19:28:00Z"/>
                <w:rFonts w:ascii="inherit" w:eastAsia="Times New Roman" w:hAnsi="inherit" w:cs="Times New Roman"/>
                <w:color w:val="666666"/>
                <w:sz w:val="18"/>
                <w:szCs w:val="18"/>
              </w:rPr>
            </w:pPr>
            <w:hyperlink r:id="rId23" w:history="1">
              <w:r w:rsidR="00A80136" w:rsidRPr="00A80136">
                <w:rPr>
                  <w:rFonts w:ascii="Century Gothic" w:eastAsia="Times New Roman" w:hAnsi="Century Gothic" w:cs="Times New Roman"/>
                  <w:color w:val="41A5A3"/>
                  <w:sz w:val="21"/>
                  <w:szCs w:val="21"/>
                  <w:bdr w:val="none" w:sz="0" w:space="0" w:color="auto" w:frame="1"/>
                </w:rPr>
                <w:t>PLA 2942 - Paralegal Internship</w:t>
              </w:r>
            </w:hyperlink>
            <w:r w:rsidR="00A80136" w:rsidRPr="00A80136">
              <w:rPr>
                <w:rFonts w:ascii="inherit" w:eastAsia="Times New Roman" w:hAnsi="inherit" w:cs="Times New Roman"/>
                <w:color w:val="666666"/>
                <w:sz w:val="18"/>
                <w:szCs w:val="18"/>
                <w:bdr w:val="none" w:sz="0" w:space="0" w:color="auto" w:frame="1"/>
              </w:rPr>
              <w:t> </w:t>
            </w:r>
            <w:r w:rsidR="00A80136" w:rsidRPr="00A429F5">
              <w:rPr>
                <w:rFonts w:ascii="inherit" w:eastAsia="Times New Roman" w:hAnsi="inherit" w:cs="Times New Roman"/>
                <w:b/>
                <w:bCs/>
                <w:color w:val="666666"/>
                <w:sz w:val="20"/>
                <w:szCs w:val="20"/>
                <w:bdr w:val="none" w:sz="0" w:space="0" w:color="auto" w:frame="1"/>
              </w:rPr>
              <w:t>3 credits</w:t>
            </w:r>
          </w:p>
          <w:p w14:paraId="1561F4D6" w14:textId="77777777" w:rsidR="00CC38DF" w:rsidRPr="00CC38DF" w:rsidRDefault="00CC38DF" w:rsidP="00CC38DF">
            <w:pPr>
              <w:spacing w:after="0" w:line="240" w:lineRule="auto"/>
              <w:ind w:left="360"/>
              <w:textAlignment w:val="baseline"/>
              <w:rPr>
                <w:rFonts w:ascii="inherit" w:eastAsia="Times New Roman" w:hAnsi="inherit" w:cs="Times New Roman"/>
                <w:color w:val="666666"/>
                <w:sz w:val="18"/>
                <w:szCs w:val="18"/>
              </w:rPr>
            </w:pPr>
          </w:p>
          <w:p w14:paraId="66DE3E1F" w14:textId="683A793F" w:rsidR="00A80136" w:rsidRPr="00A80136" w:rsidRDefault="00A80136" w:rsidP="00A80136">
            <w:pPr>
              <w:spacing w:after="0" w:line="240" w:lineRule="auto"/>
              <w:textAlignment w:val="baseline"/>
              <w:outlineLvl w:val="1"/>
              <w:rPr>
                <w:rFonts w:ascii="Century Gothic" w:eastAsia="Times New Roman" w:hAnsi="Century Gothic" w:cs="Times New Roman"/>
                <w:b/>
                <w:bCs/>
                <w:color w:val="734E8E"/>
                <w:sz w:val="30"/>
                <w:szCs w:val="30"/>
              </w:rPr>
            </w:pPr>
            <w:bookmarkStart w:id="95" w:name="ParalegalStudiesASDegreeOpenElectiveRequ"/>
            <w:bookmarkEnd w:id="95"/>
            <w:del w:id="96" w:author="Kelsea Cid" w:date="2022-02-21T18:31:00Z">
              <w:r w:rsidRPr="00A80136" w:rsidDel="0056691F">
                <w:rPr>
                  <w:rFonts w:ascii="Century Gothic" w:eastAsia="Times New Roman" w:hAnsi="Century Gothic" w:cs="Times New Roman"/>
                  <w:b/>
                  <w:bCs/>
                  <w:color w:val="734E8E"/>
                  <w:sz w:val="30"/>
                  <w:szCs w:val="30"/>
                </w:rPr>
                <w:delText>Paralegal Studies,</w:delText>
              </w:r>
            </w:del>
            <w:r w:rsidR="00125749">
              <w:rPr>
                <w:rFonts w:ascii="Century Gothic" w:eastAsia="Times New Roman" w:hAnsi="Century Gothic" w:cs="Times New Roman"/>
                <w:b/>
                <w:bCs/>
                <w:color w:val="734E8E"/>
                <w:sz w:val="30"/>
                <w:szCs w:val="30"/>
              </w:rPr>
              <w:t xml:space="preserve"> </w:t>
            </w:r>
            <w:del w:id="97" w:author="Sheila Seelau" w:date="2022-03-02T21:22:00Z">
              <w:r w:rsidR="00125749" w:rsidDel="00BF7A68">
                <w:rPr>
                  <w:rFonts w:ascii="Century Gothic" w:eastAsia="Times New Roman" w:hAnsi="Century Gothic" w:cs="Times New Roman"/>
                  <w:b/>
                  <w:bCs/>
                  <w:color w:val="734E8E"/>
                  <w:sz w:val="30"/>
                  <w:szCs w:val="30"/>
                </w:rPr>
                <w:delText xml:space="preserve">AS Degree Open </w:delText>
              </w:r>
            </w:del>
            <w:r w:rsidRPr="00A80136">
              <w:rPr>
                <w:rFonts w:ascii="Century Gothic" w:eastAsia="Times New Roman" w:hAnsi="Century Gothic" w:cs="Times New Roman"/>
                <w:b/>
                <w:bCs/>
                <w:color w:val="734E8E"/>
                <w:sz w:val="30"/>
                <w:szCs w:val="30"/>
              </w:rPr>
              <w:t>Elective</w:t>
            </w:r>
            <w:del w:id="98" w:author="Sheila Seelau" w:date="2022-03-02T21:22:00Z">
              <w:r w:rsidR="00125749" w:rsidDel="00BF7A68">
                <w:rPr>
                  <w:rFonts w:ascii="Century Gothic" w:eastAsia="Times New Roman" w:hAnsi="Century Gothic" w:cs="Times New Roman"/>
                  <w:b/>
                  <w:bCs/>
                  <w:color w:val="734E8E"/>
                  <w:sz w:val="30"/>
                  <w:szCs w:val="30"/>
                </w:rPr>
                <w:delText xml:space="preserve"> Requirement</w:delText>
              </w:r>
            </w:del>
            <w:r w:rsidR="0063181D">
              <w:rPr>
                <w:rFonts w:ascii="Century Gothic" w:eastAsia="Times New Roman" w:hAnsi="Century Gothic" w:cs="Times New Roman"/>
                <w:b/>
                <w:bCs/>
                <w:color w:val="734E8E"/>
                <w:sz w:val="30"/>
                <w:szCs w:val="30"/>
              </w:rPr>
              <w:t>s</w:t>
            </w:r>
            <w:r w:rsidRPr="00A80136">
              <w:rPr>
                <w:rFonts w:ascii="Century Gothic" w:eastAsia="Times New Roman" w:hAnsi="Century Gothic" w:cs="Times New Roman"/>
                <w:b/>
                <w:bCs/>
                <w:color w:val="734E8E"/>
                <w:sz w:val="30"/>
                <w:szCs w:val="30"/>
              </w:rPr>
              <w:t>: 3 Credit Hours</w:t>
            </w:r>
          </w:p>
          <w:p w14:paraId="770208C6" w14:textId="77777777" w:rsidR="00A80136" w:rsidRPr="00A80136" w:rsidRDefault="00BF7A68" w:rsidP="00A80136">
            <w:pPr>
              <w:spacing w:after="0" w:line="240" w:lineRule="auto"/>
              <w:textAlignment w:val="baseline"/>
              <w:rPr>
                <w:rFonts w:ascii="inherit" w:eastAsia="Times New Roman" w:hAnsi="inherit" w:cs="Times New Roman"/>
                <w:color w:val="666666"/>
                <w:sz w:val="18"/>
                <w:szCs w:val="18"/>
              </w:rPr>
            </w:pPr>
            <w:r>
              <w:rPr>
                <w:rFonts w:ascii="inherit" w:eastAsia="Times New Roman" w:hAnsi="inherit" w:cs="Times New Roman"/>
                <w:noProof/>
                <w:color w:val="666666"/>
                <w:sz w:val="18"/>
                <w:szCs w:val="18"/>
              </w:rPr>
              <w:pict w14:anchorId="6B9FBD7C">
                <v:rect id="_x0000_i1028" alt="" style="width:468pt;height:.05pt;mso-width-percent:0;mso-height-percent:0;mso-width-percent:0;mso-height-percent:0" o:hralign="center" o:hrstd="t" o:hr="t" fillcolor="#a0a0a0" stroked="f"/>
              </w:pict>
            </w:r>
          </w:p>
          <w:p w14:paraId="241778C9" w14:textId="52F7BDC9" w:rsidR="00A80136" w:rsidRPr="00A429F5" w:rsidRDefault="0072026D" w:rsidP="00A80136">
            <w:pPr>
              <w:numPr>
                <w:ilvl w:val="0"/>
                <w:numId w:val="1"/>
              </w:numPr>
              <w:spacing w:after="30" w:line="240" w:lineRule="auto"/>
              <w:textAlignment w:val="baseline"/>
              <w:rPr>
                <w:ins w:id="99" w:author="Sheila Seelau" w:date="2021-12-07T19:27:00Z"/>
                <w:rFonts w:ascii="Century Gothic" w:eastAsia="Times New Roman" w:hAnsi="Century Gothic" w:cs="Times New Roman"/>
                <w:color w:val="666666"/>
                <w:sz w:val="21"/>
                <w:szCs w:val="21"/>
              </w:rPr>
            </w:pPr>
            <w:ins w:id="100" w:author="Kelsea Cid" w:date="2022-02-21T18:35:00Z">
              <w:r>
                <w:rPr>
                  <w:rFonts w:ascii="Century Gothic" w:eastAsia="Times New Roman" w:hAnsi="Century Gothic" w:cs="Times New Roman"/>
                  <w:color w:val="666666"/>
                  <w:sz w:val="21"/>
                  <w:szCs w:val="21"/>
                </w:rPr>
                <w:t>Any 1000 or 2000 level course</w:t>
              </w:r>
            </w:ins>
            <w:ins w:id="101" w:author="Sheila Seelau" w:date="2022-03-02T21:22:00Z">
              <w:r w:rsidR="00BF7A68">
                <w:rPr>
                  <w:rFonts w:ascii="Century Gothic" w:eastAsia="Times New Roman" w:hAnsi="Century Gothic" w:cs="Times New Roman"/>
                  <w:color w:val="666666"/>
                  <w:sz w:val="21"/>
                  <w:szCs w:val="21"/>
                </w:rPr>
                <w:t>s</w:t>
              </w:r>
            </w:ins>
            <w:ins w:id="102" w:author="Kelsea Cid" w:date="2022-02-21T18:35:00Z">
              <w:r>
                <w:rPr>
                  <w:rFonts w:ascii="Century Gothic" w:eastAsia="Times New Roman" w:hAnsi="Century Gothic" w:cs="Times New Roman"/>
                  <w:color w:val="666666"/>
                  <w:sz w:val="21"/>
                  <w:szCs w:val="21"/>
                </w:rPr>
                <w:t xml:space="preserve"> </w:t>
              </w:r>
              <w:r>
                <w:rPr>
                  <w:rFonts w:ascii="Century Gothic" w:eastAsia="Times New Roman" w:hAnsi="Century Gothic" w:cs="Times New Roman"/>
                  <w:b/>
                  <w:bCs/>
                  <w:color w:val="666666"/>
                  <w:sz w:val="21"/>
                  <w:szCs w:val="21"/>
                </w:rPr>
                <w:t>3 credits</w:t>
              </w:r>
            </w:ins>
            <w:del w:id="103" w:author="Kelsea Cid" w:date="2022-02-21T18:35:00Z">
              <w:r w:rsidR="00A80136" w:rsidRPr="00A429F5" w:rsidDel="0072026D">
                <w:rPr>
                  <w:rFonts w:ascii="Century Gothic" w:eastAsia="Times New Roman" w:hAnsi="Century Gothic" w:cs="Times New Roman"/>
                  <w:color w:val="666666"/>
                  <w:sz w:val="21"/>
                  <w:szCs w:val="21"/>
                </w:rPr>
                <w:delText>Electives may be taken from any 1000 and 2000 level courses</w:delText>
              </w:r>
            </w:del>
          </w:p>
          <w:p w14:paraId="24D0BCA1" w14:textId="77777777" w:rsidR="00CC38DF" w:rsidRPr="00A429F5" w:rsidRDefault="00CC38DF" w:rsidP="00A429F5">
            <w:pPr>
              <w:spacing w:after="30" w:line="240" w:lineRule="auto"/>
              <w:ind w:left="720"/>
              <w:textAlignment w:val="baseline"/>
              <w:rPr>
                <w:rFonts w:ascii="inherit" w:eastAsia="Times New Roman" w:hAnsi="inherit" w:cs="Times New Roman"/>
                <w:color w:val="666666"/>
                <w:sz w:val="21"/>
                <w:szCs w:val="21"/>
              </w:rPr>
            </w:pPr>
          </w:p>
          <w:p w14:paraId="33817D61" w14:textId="77777777" w:rsidR="00A80136" w:rsidRPr="00A80136" w:rsidRDefault="00A80136" w:rsidP="00A80136">
            <w:pPr>
              <w:spacing w:after="0" w:line="240" w:lineRule="auto"/>
              <w:textAlignment w:val="baseline"/>
              <w:outlineLvl w:val="1"/>
              <w:rPr>
                <w:rFonts w:ascii="Century Gothic" w:eastAsia="Times New Roman" w:hAnsi="Century Gothic" w:cs="Times New Roman"/>
                <w:b/>
                <w:bCs/>
                <w:color w:val="734E8E"/>
                <w:sz w:val="30"/>
                <w:szCs w:val="30"/>
              </w:rPr>
            </w:pPr>
            <w:bookmarkStart w:id="104" w:name="TotalDegreeRequirements64CreditHours"/>
            <w:bookmarkEnd w:id="104"/>
            <w:r w:rsidRPr="00A80136">
              <w:rPr>
                <w:rFonts w:ascii="Century Gothic" w:eastAsia="Times New Roman" w:hAnsi="Century Gothic" w:cs="Times New Roman"/>
                <w:b/>
                <w:bCs/>
                <w:color w:val="734E8E"/>
                <w:sz w:val="30"/>
                <w:szCs w:val="30"/>
              </w:rPr>
              <w:t>Total Degree Requirements: 64 Credit Hours</w:t>
            </w:r>
          </w:p>
          <w:p w14:paraId="09B3BB39" w14:textId="77777777" w:rsidR="00A80136" w:rsidRPr="00A80136" w:rsidRDefault="00BF7A68" w:rsidP="00A80136">
            <w:pPr>
              <w:spacing w:after="0" w:line="240" w:lineRule="auto"/>
              <w:textAlignment w:val="baseline"/>
              <w:rPr>
                <w:rFonts w:ascii="inherit" w:eastAsia="Times New Roman" w:hAnsi="inherit" w:cs="Times New Roman"/>
                <w:color w:val="666666"/>
                <w:sz w:val="18"/>
                <w:szCs w:val="18"/>
              </w:rPr>
            </w:pPr>
            <w:r>
              <w:rPr>
                <w:rFonts w:ascii="inherit" w:eastAsia="Times New Roman" w:hAnsi="inherit" w:cs="Times New Roman"/>
                <w:noProof/>
                <w:color w:val="666666"/>
                <w:sz w:val="18"/>
                <w:szCs w:val="18"/>
              </w:rPr>
              <w:lastRenderedPageBreak/>
              <w:pict w14:anchorId="6A352B4A">
                <v:rect id="_x0000_i1029" alt="" style="width:468pt;height:.05pt;mso-width-percent:0;mso-height-percent:0;mso-width-percent:0;mso-height-percent:0" o:hralign="center" o:hrstd="t" o:hr="t" fillcolor="#a0a0a0" stroked="f"/>
              </w:pict>
            </w:r>
          </w:p>
          <w:p w14:paraId="4F222A09" w14:textId="77777777" w:rsidR="00A80136" w:rsidRPr="008F7DA6" w:rsidRDefault="00A80136" w:rsidP="00A80136">
            <w:pPr>
              <w:spacing w:after="0" w:line="240" w:lineRule="auto"/>
              <w:textAlignment w:val="baseline"/>
              <w:rPr>
                <w:rFonts w:ascii="Century Gothic" w:eastAsia="Times New Roman" w:hAnsi="Century Gothic" w:cs="Times New Roman"/>
                <w:color w:val="666666"/>
                <w:sz w:val="21"/>
                <w:szCs w:val="21"/>
              </w:rPr>
            </w:pPr>
            <w:r w:rsidRPr="008F7DA6">
              <w:rPr>
                <w:rFonts w:ascii="Century Gothic" w:eastAsia="Times New Roman" w:hAnsi="Century Gothic" w:cs="Times New Roman"/>
                <w:b/>
                <w:bCs/>
                <w:color w:val="666666"/>
                <w:sz w:val="21"/>
                <w:szCs w:val="21"/>
                <w:bdr w:val="none" w:sz="0" w:space="0" w:color="auto" w:frame="1"/>
              </w:rPr>
              <w:t>Information is available online at: </w:t>
            </w:r>
            <w:hyperlink r:id="rId24" w:tgtFrame="_blank" w:history="1">
              <w:r w:rsidRPr="00CC38DF">
                <w:rPr>
                  <w:rFonts w:ascii="Century Gothic" w:eastAsia="Times New Roman" w:hAnsi="Century Gothic" w:cs="Times New Roman"/>
                  <w:b/>
                  <w:bCs/>
                  <w:color w:val="41A5A3"/>
                  <w:sz w:val="21"/>
                  <w:szCs w:val="21"/>
                  <w:bdr w:val="none" w:sz="0" w:space="0" w:color="auto" w:frame="1"/>
                </w:rPr>
                <w:t>www.fsw.edu/academics/</w:t>
              </w:r>
            </w:hyperlink>
            <w:r w:rsidRPr="008F7DA6">
              <w:rPr>
                <w:rFonts w:ascii="Century Gothic" w:eastAsia="Times New Roman" w:hAnsi="Century Gothic" w:cs="Times New Roman"/>
                <w:b/>
                <w:bCs/>
                <w:color w:val="666666"/>
                <w:sz w:val="21"/>
                <w:szCs w:val="21"/>
                <w:bdr w:val="none" w:sz="0" w:space="0" w:color="auto" w:frame="1"/>
              </w:rPr>
              <w:t> or on the School of Business and Technology Home Page at: </w:t>
            </w:r>
            <w:hyperlink r:id="rId25" w:tgtFrame="_blank" w:history="1">
              <w:r w:rsidRPr="00CC38DF">
                <w:rPr>
                  <w:rFonts w:ascii="Century Gothic" w:eastAsia="Times New Roman" w:hAnsi="Century Gothic" w:cs="Times New Roman"/>
                  <w:b/>
                  <w:bCs/>
                  <w:color w:val="41A5A3"/>
                  <w:sz w:val="21"/>
                  <w:szCs w:val="21"/>
                  <w:bdr w:val="none" w:sz="0" w:space="0" w:color="auto" w:frame="1"/>
                </w:rPr>
                <w:t>www.fsw.edu/sobt</w:t>
              </w:r>
            </w:hyperlink>
          </w:p>
        </w:tc>
      </w:tr>
    </w:tbl>
    <w:p w14:paraId="3C895A5E" w14:textId="77777777" w:rsidR="00D055C0" w:rsidRDefault="00D055C0"/>
    <w:sectPr w:rsidR="00D055C0" w:rsidSect="0063181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7508"/>
    <w:multiLevelType w:val="multilevel"/>
    <w:tmpl w:val="F0EC4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5E7018"/>
    <w:multiLevelType w:val="hybridMultilevel"/>
    <w:tmpl w:val="98744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40A13F2"/>
    <w:multiLevelType w:val="hybridMultilevel"/>
    <w:tmpl w:val="C39CE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F300A"/>
    <w:multiLevelType w:val="multilevel"/>
    <w:tmpl w:val="57C2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EE0282"/>
    <w:multiLevelType w:val="multilevel"/>
    <w:tmpl w:val="B760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F7C1B04"/>
    <w:multiLevelType w:val="multilevel"/>
    <w:tmpl w:val="3F18D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lsea Cid">
    <w15:presenceInfo w15:providerId="AD" w15:userId="S::kcid@fsw.edu::05de3242-f2cd-47f5-b857-a906f05fa862"/>
  </w15:person>
  <w15:person w15:author="Sheila Seelau">
    <w15:presenceInfo w15:providerId="None" w15:userId="Sheila Seel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136"/>
    <w:rsid w:val="00125749"/>
    <w:rsid w:val="002B4D6E"/>
    <w:rsid w:val="00302B8F"/>
    <w:rsid w:val="00346C81"/>
    <w:rsid w:val="0035121C"/>
    <w:rsid w:val="003F4A72"/>
    <w:rsid w:val="0056691F"/>
    <w:rsid w:val="0063181D"/>
    <w:rsid w:val="0072026D"/>
    <w:rsid w:val="00751D7E"/>
    <w:rsid w:val="008F7DA6"/>
    <w:rsid w:val="00954473"/>
    <w:rsid w:val="00A429F5"/>
    <w:rsid w:val="00A80136"/>
    <w:rsid w:val="00B3109A"/>
    <w:rsid w:val="00BF7A68"/>
    <w:rsid w:val="00CC38DF"/>
    <w:rsid w:val="00D055C0"/>
    <w:rsid w:val="00F31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C6C687"/>
  <w15:chartTrackingRefBased/>
  <w15:docId w15:val="{5ACBE5FD-A30B-4C8E-8373-C409CBE31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801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801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013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8013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801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80136"/>
    <w:rPr>
      <w:color w:val="0000FF"/>
      <w:u w:val="single"/>
    </w:rPr>
  </w:style>
  <w:style w:type="character" w:styleId="Strong">
    <w:name w:val="Strong"/>
    <w:basedOn w:val="DefaultParagraphFont"/>
    <w:uiPriority w:val="22"/>
    <w:qFormat/>
    <w:rsid w:val="00A80136"/>
    <w:rPr>
      <w:b/>
      <w:bCs/>
    </w:rPr>
  </w:style>
  <w:style w:type="paragraph" w:styleId="ListParagraph">
    <w:name w:val="List Paragraph"/>
    <w:basedOn w:val="Normal"/>
    <w:uiPriority w:val="34"/>
    <w:qFormat/>
    <w:rsid w:val="00A80136"/>
    <w:pPr>
      <w:spacing w:line="256" w:lineRule="auto"/>
      <w:ind w:left="720"/>
      <w:contextualSpacing/>
    </w:pPr>
  </w:style>
  <w:style w:type="paragraph" w:styleId="Revision">
    <w:name w:val="Revision"/>
    <w:hidden/>
    <w:uiPriority w:val="99"/>
    <w:semiHidden/>
    <w:rsid w:val="00CC38DF"/>
    <w:pPr>
      <w:spacing w:after="0" w:line="240" w:lineRule="auto"/>
    </w:pPr>
  </w:style>
  <w:style w:type="character" w:styleId="FollowedHyperlink">
    <w:name w:val="FollowedHyperlink"/>
    <w:basedOn w:val="DefaultParagraphFont"/>
    <w:uiPriority w:val="99"/>
    <w:semiHidden/>
    <w:unhideWhenUsed/>
    <w:rsid w:val="005669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719141">
      <w:bodyDiv w:val="1"/>
      <w:marLeft w:val="0"/>
      <w:marRight w:val="0"/>
      <w:marTop w:val="0"/>
      <w:marBottom w:val="0"/>
      <w:divBdr>
        <w:top w:val="none" w:sz="0" w:space="0" w:color="auto"/>
        <w:left w:val="none" w:sz="0" w:space="0" w:color="auto"/>
        <w:bottom w:val="none" w:sz="0" w:space="0" w:color="auto"/>
        <w:right w:val="none" w:sz="0" w:space="0" w:color="auto"/>
      </w:divBdr>
    </w:div>
    <w:div w:id="932006831">
      <w:bodyDiv w:val="1"/>
      <w:marLeft w:val="0"/>
      <w:marRight w:val="0"/>
      <w:marTop w:val="0"/>
      <w:marBottom w:val="0"/>
      <w:divBdr>
        <w:top w:val="none" w:sz="0" w:space="0" w:color="auto"/>
        <w:left w:val="none" w:sz="0" w:space="0" w:color="auto"/>
        <w:bottom w:val="none" w:sz="0" w:space="0" w:color="auto"/>
        <w:right w:val="none" w:sz="0" w:space="0" w:color="auto"/>
      </w:divBdr>
    </w:div>
    <w:div w:id="1279024628">
      <w:bodyDiv w:val="1"/>
      <w:marLeft w:val="0"/>
      <w:marRight w:val="0"/>
      <w:marTop w:val="0"/>
      <w:marBottom w:val="0"/>
      <w:divBdr>
        <w:top w:val="none" w:sz="0" w:space="0" w:color="auto"/>
        <w:left w:val="none" w:sz="0" w:space="0" w:color="auto"/>
        <w:bottom w:val="none" w:sz="0" w:space="0" w:color="auto"/>
        <w:right w:val="none" w:sz="0" w:space="0" w:color="auto"/>
      </w:divBdr>
      <w:divsChild>
        <w:div w:id="1677003594">
          <w:marLeft w:val="0"/>
          <w:marRight w:val="0"/>
          <w:marTop w:val="0"/>
          <w:marBottom w:val="0"/>
          <w:divBdr>
            <w:top w:val="none" w:sz="0" w:space="0" w:color="auto"/>
            <w:left w:val="none" w:sz="0" w:space="0" w:color="auto"/>
            <w:bottom w:val="none" w:sz="0" w:space="0" w:color="auto"/>
            <w:right w:val="none" w:sz="0" w:space="0" w:color="auto"/>
          </w:divBdr>
          <w:divsChild>
            <w:div w:id="2065909957">
              <w:marLeft w:val="0"/>
              <w:marRight w:val="0"/>
              <w:marTop w:val="0"/>
              <w:marBottom w:val="0"/>
              <w:divBdr>
                <w:top w:val="none" w:sz="0" w:space="0" w:color="auto"/>
                <w:left w:val="none" w:sz="0" w:space="0" w:color="auto"/>
                <w:bottom w:val="none" w:sz="0" w:space="0" w:color="auto"/>
                <w:right w:val="none" w:sz="0" w:space="0" w:color="auto"/>
              </w:divBdr>
            </w:div>
            <w:div w:id="1484854582">
              <w:marLeft w:val="0"/>
              <w:marRight w:val="0"/>
              <w:marTop w:val="0"/>
              <w:marBottom w:val="0"/>
              <w:divBdr>
                <w:top w:val="none" w:sz="0" w:space="0" w:color="auto"/>
                <w:left w:val="none" w:sz="0" w:space="0" w:color="auto"/>
                <w:bottom w:val="none" w:sz="0" w:space="0" w:color="auto"/>
                <w:right w:val="none" w:sz="0" w:space="0" w:color="auto"/>
              </w:divBdr>
            </w:div>
            <w:div w:id="59258589">
              <w:marLeft w:val="0"/>
              <w:marRight w:val="0"/>
              <w:marTop w:val="0"/>
              <w:marBottom w:val="0"/>
              <w:divBdr>
                <w:top w:val="none" w:sz="0" w:space="0" w:color="auto"/>
                <w:left w:val="none" w:sz="0" w:space="0" w:color="auto"/>
                <w:bottom w:val="none" w:sz="0" w:space="0" w:color="auto"/>
                <w:right w:val="none" w:sz="0" w:space="0" w:color="auto"/>
              </w:divBdr>
            </w:div>
            <w:div w:id="13111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21935">
      <w:bodyDiv w:val="1"/>
      <w:marLeft w:val="0"/>
      <w:marRight w:val="0"/>
      <w:marTop w:val="0"/>
      <w:marBottom w:val="0"/>
      <w:divBdr>
        <w:top w:val="none" w:sz="0" w:space="0" w:color="auto"/>
        <w:left w:val="none" w:sz="0" w:space="0" w:color="auto"/>
        <w:bottom w:val="none" w:sz="0" w:space="0" w:color="auto"/>
        <w:right w:val="none" w:sz="0" w:space="0" w:color="auto"/>
      </w:divBdr>
      <w:divsChild>
        <w:div w:id="1505589513">
          <w:marLeft w:val="0"/>
          <w:marRight w:val="0"/>
          <w:marTop w:val="0"/>
          <w:marBottom w:val="0"/>
          <w:divBdr>
            <w:top w:val="none" w:sz="0" w:space="0" w:color="auto"/>
            <w:left w:val="none" w:sz="0" w:space="0" w:color="auto"/>
            <w:bottom w:val="none" w:sz="0" w:space="0" w:color="auto"/>
            <w:right w:val="none" w:sz="0" w:space="0" w:color="auto"/>
          </w:divBdr>
          <w:divsChild>
            <w:div w:id="1296368389">
              <w:marLeft w:val="0"/>
              <w:marRight w:val="0"/>
              <w:marTop w:val="0"/>
              <w:marBottom w:val="0"/>
              <w:divBdr>
                <w:top w:val="none" w:sz="0" w:space="0" w:color="auto"/>
                <w:left w:val="none" w:sz="0" w:space="0" w:color="auto"/>
                <w:bottom w:val="none" w:sz="0" w:space="0" w:color="auto"/>
                <w:right w:val="none" w:sz="0" w:space="0" w:color="auto"/>
              </w:divBdr>
            </w:div>
            <w:div w:id="9378184">
              <w:marLeft w:val="0"/>
              <w:marRight w:val="0"/>
              <w:marTop w:val="0"/>
              <w:marBottom w:val="0"/>
              <w:divBdr>
                <w:top w:val="none" w:sz="0" w:space="0" w:color="auto"/>
                <w:left w:val="none" w:sz="0" w:space="0" w:color="auto"/>
                <w:bottom w:val="none" w:sz="0" w:space="0" w:color="auto"/>
                <w:right w:val="none" w:sz="0" w:space="0" w:color="auto"/>
              </w:divBdr>
            </w:div>
            <w:div w:id="1297106107">
              <w:marLeft w:val="0"/>
              <w:marRight w:val="0"/>
              <w:marTop w:val="0"/>
              <w:marBottom w:val="0"/>
              <w:divBdr>
                <w:top w:val="none" w:sz="0" w:space="0" w:color="auto"/>
                <w:left w:val="none" w:sz="0" w:space="0" w:color="auto"/>
                <w:bottom w:val="none" w:sz="0" w:space="0" w:color="auto"/>
                <w:right w:val="none" w:sz="0" w:space="0" w:color="auto"/>
              </w:divBdr>
            </w:div>
            <w:div w:id="12173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5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fsw.edu/preview_program.php?catoid=15&amp;poid=1416&amp;returnto=1327&amp;print" TargetMode="External"/><Relationship Id="rId13" Type="http://schemas.openxmlformats.org/officeDocument/2006/relationships/hyperlink" Target="http://catalog.fsw.edu/preview_program.php?catoid=15&amp;poid=1416&amp;returnto=1327&amp;print" TargetMode="External"/><Relationship Id="rId18" Type="http://schemas.openxmlformats.org/officeDocument/2006/relationships/hyperlink" Target="http://catalog.fsw.edu/preview_program.php?catoid=15&amp;poid=1416&amp;returnto=1327&amp;prin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catalog.fsw.edu/preview_program.php?catoid=15&amp;poid=1416&amp;returnto=1327&amp;print" TargetMode="External"/><Relationship Id="rId7" Type="http://schemas.openxmlformats.org/officeDocument/2006/relationships/hyperlink" Target="http://catalog.fsw.edu/preview_program.php?catoid=15&amp;poid=1416&amp;returnto=1327&amp;print" TargetMode="External"/><Relationship Id="rId12" Type="http://schemas.openxmlformats.org/officeDocument/2006/relationships/hyperlink" Target="http://catalog.fsw.edu/preview_program.php?catoid=15&amp;poid=1416&amp;returnto=1327&amp;print" TargetMode="External"/><Relationship Id="rId17" Type="http://schemas.openxmlformats.org/officeDocument/2006/relationships/hyperlink" Target="http://catalog.fsw.edu/preview_program.php?catoid=15&amp;poid=1416&amp;returnto=1327&amp;print" TargetMode="External"/><Relationship Id="rId25" Type="http://schemas.openxmlformats.org/officeDocument/2006/relationships/hyperlink" Target="http://www.fsw.edu/sobt" TargetMode="External"/><Relationship Id="rId2" Type="http://schemas.openxmlformats.org/officeDocument/2006/relationships/styles" Target="styles.xml"/><Relationship Id="rId16" Type="http://schemas.openxmlformats.org/officeDocument/2006/relationships/hyperlink" Target="http://catalog.fsw.edu/preview_program.php?catoid=15&amp;poid=1416&amp;returnto=1327&amp;print" TargetMode="External"/><Relationship Id="rId20" Type="http://schemas.openxmlformats.org/officeDocument/2006/relationships/hyperlink" Target="http://catalog.fsw.edu/preview_program.php?catoid=15&amp;poid=1416&amp;returnto=1327&amp;print" TargetMode="External"/><Relationship Id="rId1" Type="http://schemas.openxmlformats.org/officeDocument/2006/relationships/numbering" Target="numbering.xml"/><Relationship Id="rId6" Type="http://schemas.openxmlformats.org/officeDocument/2006/relationships/hyperlink" Target="http://www.americanbar.org/aba.html" TargetMode="External"/><Relationship Id="rId11" Type="http://schemas.openxmlformats.org/officeDocument/2006/relationships/hyperlink" Target="http://catalog.fsw.edu/preview_program.php?catoid=15&amp;poid=1416&amp;returnto=1327&amp;print" TargetMode="External"/><Relationship Id="rId24" Type="http://schemas.openxmlformats.org/officeDocument/2006/relationships/hyperlink" Target="http://www.fsw.edu/academics/" TargetMode="External"/><Relationship Id="rId5" Type="http://schemas.openxmlformats.org/officeDocument/2006/relationships/image" Target="media/image1.gif"/><Relationship Id="rId15" Type="http://schemas.openxmlformats.org/officeDocument/2006/relationships/hyperlink" Target="http://catalog.fsw.edu/preview_program.php?catoid=15&amp;poid=1416&amp;returnto=1327&amp;print" TargetMode="External"/><Relationship Id="rId23" Type="http://schemas.openxmlformats.org/officeDocument/2006/relationships/hyperlink" Target="http://catalog.fsw.edu/preview_program.php?catoid=15&amp;poid=1416&amp;returnto=1327&amp;print" TargetMode="External"/><Relationship Id="rId28" Type="http://schemas.openxmlformats.org/officeDocument/2006/relationships/theme" Target="theme/theme1.xml"/><Relationship Id="rId10" Type="http://schemas.openxmlformats.org/officeDocument/2006/relationships/hyperlink" Target="http://catalog.fsw.edu/preview_program.php?catoid=15&amp;poid=1416&amp;returnto=1327&amp;print" TargetMode="External"/><Relationship Id="rId19" Type="http://schemas.openxmlformats.org/officeDocument/2006/relationships/hyperlink" Target="http://catalog.fsw.edu/preview_program.php?catoid=15&amp;poid=1416&amp;returnto=1327&amp;print" TargetMode="External"/><Relationship Id="rId4" Type="http://schemas.openxmlformats.org/officeDocument/2006/relationships/webSettings" Target="webSettings.xml"/><Relationship Id="rId9" Type="http://schemas.openxmlformats.org/officeDocument/2006/relationships/hyperlink" Target="http://catalog.fsw.edu/preview_program.php?catoid=15&amp;poid=1416&amp;returnto=1327&amp;print" TargetMode="External"/><Relationship Id="rId14" Type="http://schemas.openxmlformats.org/officeDocument/2006/relationships/hyperlink" Target="http://catalog.fsw.edu/preview_program.php?catoid=15&amp;poid=1416&amp;returnto=1327&amp;print" TargetMode="External"/><Relationship Id="rId22" Type="http://schemas.openxmlformats.org/officeDocument/2006/relationships/hyperlink" Target="http://catalog.fsw.edu/preview_program.php?catoid=15&amp;poid=1416&amp;returnto=1327&amp;print"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Baker</dc:creator>
  <cp:keywords/>
  <dc:description/>
  <cp:lastModifiedBy>Sheila Seelau</cp:lastModifiedBy>
  <cp:revision>5</cp:revision>
  <dcterms:created xsi:type="dcterms:W3CDTF">2022-02-21T23:36:00Z</dcterms:created>
  <dcterms:modified xsi:type="dcterms:W3CDTF">2022-03-03T02:23:00Z</dcterms:modified>
</cp:coreProperties>
</file>